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998A4" w14:textId="3E662075" w:rsidR="00AF280B" w:rsidRPr="001B1519" w:rsidRDefault="00AF280B" w:rsidP="0068570D">
      <w:pPr>
        <w:rPr>
          <w:rFonts w:asciiTheme="minorHAnsi" w:hAnsiTheme="minorHAnsi" w:cstheme="minorHAnsi"/>
          <w:color w:val="808080"/>
        </w:rPr>
      </w:pPr>
    </w:p>
    <w:p w14:paraId="1CB4E390" w14:textId="0834F4EE" w:rsidR="006305D7" w:rsidRPr="00492FEE" w:rsidRDefault="00574F1E" w:rsidP="0068570D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Short i</w:t>
      </w:r>
      <w:r w:rsidR="00492FEE" w:rsidRPr="00492FEE">
        <w:rPr>
          <w:rFonts w:asciiTheme="minorHAnsi" w:hAnsiTheme="minorHAnsi" w:cstheme="minorHAnsi"/>
          <w:b/>
        </w:rPr>
        <w:t>ntroduction</w:t>
      </w:r>
    </w:p>
    <w:p w14:paraId="57CD3538" w14:textId="579FD589" w:rsidR="00FC1B63" w:rsidRDefault="00492FEE" w:rsidP="0068570D">
      <w:pPr>
        <w:rPr>
          <w:rFonts w:asciiTheme="minorHAnsi" w:hAnsiTheme="minorHAnsi" w:cstheme="minorHAnsi"/>
          <w:color w:val="000000" w:themeColor="text1"/>
        </w:rPr>
      </w:pPr>
      <w:r w:rsidRPr="00130678">
        <w:rPr>
          <w:color w:val="000000" w:themeColor="text1"/>
        </w:rPr>
        <w:t xml:space="preserve">Chloroplasts are major components of plant cells. Such plastids fulfill many </w:t>
      </w:r>
      <w:r>
        <w:rPr>
          <w:color w:val="000000" w:themeColor="text1"/>
        </w:rPr>
        <w:t>crucial</w:t>
      </w:r>
      <w:r w:rsidRPr="00130678">
        <w:rPr>
          <w:color w:val="000000" w:themeColor="text1"/>
        </w:rPr>
        <w:t xml:space="preserve"> functions, </w:t>
      </w:r>
      <w:r>
        <w:rPr>
          <w:color w:val="000000" w:themeColor="text1"/>
        </w:rPr>
        <w:t xml:space="preserve">such as assimilation of carbon, sulfur and nitrogen </w:t>
      </w:r>
      <w:r w:rsidRPr="00130678">
        <w:rPr>
          <w:color w:val="000000" w:themeColor="text1"/>
        </w:rPr>
        <w:t xml:space="preserve">as well as synthesis of essential metabolites. In order to decipher new regulatory mechanisms that control the chloroplast dynamics and physiology, </w:t>
      </w:r>
      <w:r w:rsidRPr="00130678">
        <w:rPr>
          <w:rFonts w:asciiTheme="minorHAnsi" w:hAnsiTheme="minorHAnsi" w:cstheme="minorHAnsi"/>
          <w:color w:val="000000" w:themeColor="text1"/>
        </w:rPr>
        <w:t>defining the sub-</w:t>
      </w:r>
      <w:proofErr w:type="spellStart"/>
      <w:r w:rsidRPr="00130678">
        <w:rPr>
          <w:rFonts w:asciiTheme="minorHAnsi" w:hAnsiTheme="minorHAnsi" w:cstheme="minorHAnsi"/>
          <w:color w:val="000000" w:themeColor="text1"/>
        </w:rPr>
        <w:t>plastidial</w:t>
      </w:r>
      <w:proofErr w:type="spellEnd"/>
      <w:r w:rsidRPr="00130678">
        <w:rPr>
          <w:rFonts w:asciiTheme="minorHAnsi" w:hAnsiTheme="minorHAnsi" w:cstheme="minorHAnsi"/>
          <w:color w:val="000000" w:themeColor="text1"/>
        </w:rPr>
        <w:t xml:space="preserve"> localization of chloroplast proteins is thus </w:t>
      </w:r>
      <w:r w:rsidRPr="00130678">
        <w:rPr>
          <w:color w:val="000000" w:themeColor="text1"/>
        </w:rPr>
        <w:t xml:space="preserve">critical </w:t>
      </w:r>
      <w:r w:rsidRPr="00130678">
        <w:rPr>
          <w:rFonts w:asciiTheme="minorHAnsi" w:hAnsiTheme="minorHAnsi" w:cstheme="minorHAnsi"/>
          <w:color w:val="000000" w:themeColor="text1"/>
        </w:rPr>
        <w:t>to support targeted studies aiming to better understand proteins functions.</w:t>
      </w:r>
      <w:r w:rsidR="00CE7264">
        <w:rPr>
          <w:rFonts w:asciiTheme="minorHAnsi" w:hAnsiTheme="minorHAnsi" w:cstheme="minorHAnsi"/>
          <w:color w:val="000000" w:themeColor="text1"/>
        </w:rPr>
        <w:t xml:space="preserve"> </w:t>
      </w:r>
      <w:r w:rsidR="00FC1B63" w:rsidRPr="00130678">
        <w:rPr>
          <w:rFonts w:asciiTheme="minorHAnsi" w:hAnsiTheme="minorHAnsi" w:cstheme="minorHAnsi"/>
          <w:color w:val="000000" w:themeColor="text1"/>
        </w:rPr>
        <w:t xml:space="preserve">In order to get access to the </w:t>
      </w:r>
      <w:r w:rsidR="00F9075D">
        <w:rPr>
          <w:rFonts w:asciiTheme="minorHAnsi" w:hAnsiTheme="minorHAnsi" w:cstheme="minorHAnsi"/>
          <w:color w:val="000000" w:themeColor="text1"/>
        </w:rPr>
        <w:t xml:space="preserve">genuine </w:t>
      </w:r>
      <w:proofErr w:type="spellStart"/>
      <w:r w:rsidR="0093145E">
        <w:rPr>
          <w:rFonts w:asciiTheme="minorHAnsi" w:hAnsiTheme="minorHAnsi" w:cstheme="minorHAnsi"/>
          <w:color w:val="000000" w:themeColor="text1"/>
        </w:rPr>
        <w:t>sub</w:t>
      </w:r>
      <w:r w:rsidR="001951F5" w:rsidRPr="00130678">
        <w:rPr>
          <w:rFonts w:asciiTheme="minorHAnsi" w:hAnsiTheme="minorHAnsi" w:cstheme="minorHAnsi"/>
          <w:color w:val="000000" w:themeColor="text1"/>
        </w:rPr>
        <w:t>plastidial</w:t>
      </w:r>
      <w:proofErr w:type="spellEnd"/>
      <w:r w:rsidR="001951F5" w:rsidRPr="00130678">
        <w:rPr>
          <w:rFonts w:asciiTheme="minorHAnsi" w:hAnsiTheme="minorHAnsi" w:cstheme="minorHAnsi"/>
          <w:color w:val="000000" w:themeColor="text1"/>
        </w:rPr>
        <w:t xml:space="preserve"> localization of these proteins</w:t>
      </w:r>
      <w:r w:rsidR="00FC1B63" w:rsidRPr="00130678">
        <w:rPr>
          <w:rFonts w:asciiTheme="minorHAnsi" w:hAnsiTheme="minorHAnsi" w:cstheme="minorHAnsi"/>
          <w:color w:val="000000" w:themeColor="text1"/>
        </w:rPr>
        <w:t xml:space="preserve">, it is </w:t>
      </w:r>
      <w:r w:rsidR="001951F5" w:rsidRPr="00130678">
        <w:rPr>
          <w:rFonts w:asciiTheme="minorHAnsi" w:hAnsiTheme="minorHAnsi" w:cstheme="minorHAnsi"/>
          <w:color w:val="000000" w:themeColor="text1"/>
        </w:rPr>
        <w:t>thus essential</w:t>
      </w:r>
      <w:r w:rsidR="00FC1B63" w:rsidRPr="00130678">
        <w:rPr>
          <w:rFonts w:asciiTheme="minorHAnsi" w:hAnsiTheme="minorHAnsi" w:cstheme="minorHAnsi"/>
          <w:color w:val="000000" w:themeColor="text1"/>
        </w:rPr>
        <w:t xml:space="preserve"> to </w:t>
      </w:r>
      <w:r w:rsidR="00F9075D">
        <w:rPr>
          <w:rFonts w:asciiTheme="minorHAnsi" w:hAnsiTheme="minorHAnsi" w:cstheme="minorHAnsi"/>
          <w:color w:val="000000" w:themeColor="text1"/>
        </w:rPr>
        <w:t>start from</w:t>
      </w:r>
      <w:r w:rsidR="00FC1B63" w:rsidRPr="00130678">
        <w:rPr>
          <w:rFonts w:asciiTheme="minorHAnsi" w:hAnsiTheme="minorHAnsi" w:cstheme="minorHAnsi"/>
          <w:color w:val="000000" w:themeColor="text1"/>
        </w:rPr>
        <w:t xml:space="preserve"> highly pure </w:t>
      </w:r>
      <w:proofErr w:type="spellStart"/>
      <w:r w:rsidR="00FC1B63" w:rsidRPr="00130678">
        <w:rPr>
          <w:rFonts w:asciiTheme="minorHAnsi" w:hAnsiTheme="minorHAnsi" w:cstheme="minorHAnsi"/>
          <w:color w:val="000000" w:themeColor="text1"/>
        </w:rPr>
        <w:t>subplastidial</w:t>
      </w:r>
      <w:proofErr w:type="spellEnd"/>
      <w:r w:rsidR="00FC1B63" w:rsidRPr="00130678">
        <w:rPr>
          <w:rFonts w:asciiTheme="minorHAnsi" w:hAnsiTheme="minorHAnsi" w:cstheme="minorHAnsi"/>
          <w:color w:val="000000" w:themeColor="text1"/>
        </w:rPr>
        <w:t xml:space="preserve"> fractions (envelope membranes, stroma, and thylakoids</w:t>
      </w:r>
      <w:r w:rsidR="008147C0">
        <w:rPr>
          <w:rFonts w:asciiTheme="minorHAnsi" w:hAnsiTheme="minorHAnsi" w:cstheme="minorHAnsi"/>
          <w:color w:val="000000" w:themeColor="text1"/>
        </w:rPr>
        <w:t>, see Figure 1</w:t>
      </w:r>
      <w:r w:rsidR="00FC1B63" w:rsidRPr="00130678">
        <w:rPr>
          <w:rFonts w:asciiTheme="minorHAnsi" w:hAnsiTheme="minorHAnsi" w:cstheme="minorHAnsi"/>
          <w:color w:val="000000" w:themeColor="text1"/>
        </w:rPr>
        <w:t xml:space="preserve">). In this context, the aim of the present protocol is to purify intact chloroplasts from Arabidopsis leaves using differential centrifugations and continuous </w:t>
      </w:r>
      <w:proofErr w:type="spellStart"/>
      <w:r w:rsidR="00FC1B63" w:rsidRPr="00130678">
        <w:rPr>
          <w:rFonts w:asciiTheme="minorHAnsi" w:hAnsiTheme="minorHAnsi" w:cstheme="minorHAnsi"/>
          <w:color w:val="000000" w:themeColor="text1"/>
        </w:rPr>
        <w:t>Percoll</w:t>
      </w:r>
      <w:proofErr w:type="spellEnd"/>
      <w:r w:rsidR="00FC1B63" w:rsidRPr="00130678">
        <w:rPr>
          <w:rFonts w:asciiTheme="minorHAnsi" w:hAnsiTheme="minorHAnsi" w:cstheme="minorHAnsi"/>
          <w:color w:val="000000" w:themeColor="text1"/>
        </w:rPr>
        <w:t xml:space="preserve"> gradients, and to fractionate them using discontinuous sucrose gradients, in three sub-compartments (i.e. envelope, stroma and thylakoids). The method described here </w:t>
      </w:r>
      <w:r w:rsidR="001951F5" w:rsidRPr="00130678">
        <w:rPr>
          <w:rFonts w:asciiTheme="minorHAnsi" w:hAnsiTheme="minorHAnsi" w:cstheme="minorHAnsi"/>
          <w:color w:val="000000" w:themeColor="text1"/>
        </w:rPr>
        <w:t xml:space="preserve">also </w:t>
      </w:r>
      <w:r w:rsidR="00FC1B63" w:rsidRPr="00130678">
        <w:rPr>
          <w:rFonts w:asciiTheme="minorHAnsi" w:hAnsiTheme="minorHAnsi" w:cstheme="minorHAnsi"/>
          <w:color w:val="000000" w:themeColor="text1"/>
        </w:rPr>
        <w:t>provides instructions to assess the purity of purified sub-</w:t>
      </w:r>
      <w:proofErr w:type="spellStart"/>
      <w:r w:rsidR="00FC1B63" w:rsidRPr="00130678">
        <w:rPr>
          <w:rFonts w:asciiTheme="minorHAnsi" w:hAnsiTheme="minorHAnsi" w:cstheme="minorHAnsi"/>
          <w:color w:val="000000" w:themeColor="text1"/>
        </w:rPr>
        <w:t>organellar</w:t>
      </w:r>
      <w:proofErr w:type="spellEnd"/>
      <w:r w:rsidR="00FC1B63" w:rsidRPr="00130678">
        <w:rPr>
          <w:rFonts w:asciiTheme="minorHAnsi" w:hAnsiTheme="minorHAnsi" w:cstheme="minorHAnsi"/>
          <w:color w:val="000000" w:themeColor="text1"/>
        </w:rPr>
        <w:t xml:space="preserve"> fractions using markers associ</w:t>
      </w:r>
      <w:r w:rsidR="0093145E">
        <w:rPr>
          <w:rFonts w:asciiTheme="minorHAnsi" w:hAnsiTheme="minorHAnsi" w:cstheme="minorHAnsi"/>
          <w:color w:val="000000" w:themeColor="text1"/>
        </w:rPr>
        <w:t xml:space="preserve">ated to the various chloroplast </w:t>
      </w:r>
      <w:proofErr w:type="spellStart"/>
      <w:r w:rsidR="00FC1B63" w:rsidRPr="00130678">
        <w:rPr>
          <w:rFonts w:asciiTheme="minorHAnsi" w:hAnsiTheme="minorHAnsi" w:cstheme="minorHAnsi"/>
          <w:color w:val="000000" w:themeColor="text1"/>
        </w:rPr>
        <w:t>subcompartments</w:t>
      </w:r>
      <w:proofErr w:type="spellEnd"/>
      <w:r w:rsidR="00FC1B63" w:rsidRPr="00130678">
        <w:rPr>
          <w:rFonts w:asciiTheme="minorHAnsi" w:hAnsiTheme="minorHAnsi" w:cstheme="minorHAnsi"/>
          <w:color w:val="000000" w:themeColor="text1"/>
        </w:rPr>
        <w:t xml:space="preserve">. This protocol is valuable for </w:t>
      </w:r>
      <w:proofErr w:type="spellStart"/>
      <w:r w:rsidR="00FC1B63" w:rsidRPr="00130678">
        <w:rPr>
          <w:rFonts w:asciiTheme="minorHAnsi" w:hAnsiTheme="minorHAnsi" w:cstheme="minorHAnsi"/>
          <w:color w:val="000000" w:themeColor="text1"/>
        </w:rPr>
        <w:t>subplastidial</w:t>
      </w:r>
      <w:proofErr w:type="spellEnd"/>
      <w:r w:rsidR="00FC1B63" w:rsidRPr="00130678">
        <w:rPr>
          <w:rFonts w:asciiTheme="minorHAnsi" w:hAnsiTheme="minorHAnsi" w:cstheme="minorHAnsi"/>
          <w:color w:val="000000" w:themeColor="text1"/>
        </w:rPr>
        <w:t xml:space="preserve"> localization of protei</w:t>
      </w:r>
      <w:r w:rsidR="000362D3" w:rsidRPr="00130678">
        <w:rPr>
          <w:rFonts w:asciiTheme="minorHAnsi" w:hAnsiTheme="minorHAnsi" w:cstheme="minorHAnsi"/>
          <w:color w:val="000000" w:themeColor="text1"/>
        </w:rPr>
        <w:t>ns using immunoblotting</w:t>
      </w:r>
      <w:r w:rsidR="00FC1B63" w:rsidRPr="00130678">
        <w:rPr>
          <w:rFonts w:asciiTheme="minorHAnsi" w:hAnsiTheme="minorHAnsi" w:cstheme="minorHAnsi"/>
          <w:color w:val="000000" w:themeColor="text1"/>
        </w:rPr>
        <w:t xml:space="preserve"> and for further analysis of purified fractions using MS</w:t>
      </w:r>
      <w:r w:rsidR="000362D3" w:rsidRPr="00130678">
        <w:rPr>
          <w:rFonts w:asciiTheme="minorHAnsi" w:hAnsiTheme="minorHAnsi" w:cstheme="minorHAnsi"/>
          <w:color w:val="000000" w:themeColor="text1"/>
        </w:rPr>
        <w:t>-</w:t>
      </w:r>
      <w:r w:rsidR="00FC1B63" w:rsidRPr="00130678">
        <w:rPr>
          <w:rFonts w:asciiTheme="minorHAnsi" w:hAnsiTheme="minorHAnsi" w:cstheme="minorHAnsi"/>
          <w:color w:val="000000" w:themeColor="text1"/>
        </w:rPr>
        <w:t>based proteomic studies</w:t>
      </w:r>
      <w:r w:rsidR="00DA2216" w:rsidRPr="00130678">
        <w:rPr>
          <w:rFonts w:asciiTheme="minorHAnsi" w:hAnsiTheme="minorHAnsi" w:cstheme="minorHAnsi"/>
          <w:color w:val="000000" w:themeColor="text1"/>
        </w:rPr>
        <w:t>.</w:t>
      </w:r>
    </w:p>
    <w:p w14:paraId="2A062256" w14:textId="5B8B071A" w:rsidR="00555021" w:rsidRPr="00130678" w:rsidRDefault="00555021" w:rsidP="0068570D">
      <w:pPr>
        <w:rPr>
          <w:color w:val="000000" w:themeColor="text1"/>
        </w:rPr>
      </w:pPr>
    </w:p>
    <w:p w14:paraId="3D4CD2F3" w14:textId="2F13F65B" w:rsidR="006305D7" w:rsidRPr="00555E1A" w:rsidRDefault="006305D7" w:rsidP="0068570D">
      <w:pPr>
        <w:rPr>
          <w:rStyle w:val="Lienhypertexte"/>
          <w:rFonts w:asciiTheme="minorHAnsi" w:hAnsiTheme="minorHAnsi" w:cstheme="minorHAnsi"/>
          <w:color w:val="808080" w:themeColor="background1" w:themeShade="80"/>
          <w:highlight w:val="yellow"/>
          <w:u w:val="none"/>
        </w:rPr>
      </w:pPr>
      <w:r w:rsidRPr="00555E1A">
        <w:rPr>
          <w:rFonts w:asciiTheme="minorHAnsi" w:hAnsiTheme="minorHAnsi" w:cstheme="minorHAnsi"/>
          <w:b/>
          <w:highlight w:val="yellow"/>
        </w:rPr>
        <w:t>PROTOCOL:</w:t>
      </w:r>
    </w:p>
    <w:p w14:paraId="10667F62" w14:textId="06CD7E2F" w:rsidR="00A157B7" w:rsidRPr="00555E1A" w:rsidRDefault="00492FEE" w:rsidP="0068570D">
      <w:pPr>
        <w:widowControl/>
        <w:numPr>
          <w:ilvl w:val="0"/>
          <w:numId w:val="26"/>
        </w:numPr>
        <w:ind w:left="0" w:firstLine="0"/>
        <w:rPr>
          <w:b/>
          <w:color w:val="000000" w:themeColor="text1"/>
          <w:highlight w:val="yellow"/>
        </w:rPr>
      </w:pPr>
      <w:r w:rsidRPr="00555E1A">
        <w:rPr>
          <w:b/>
          <w:color w:val="000000" w:themeColor="text1"/>
          <w:highlight w:val="yellow"/>
        </w:rPr>
        <w:t>Prepare</w:t>
      </w:r>
      <w:r w:rsidR="005D0969" w:rsidRPr="00555E1A">
        <w:rPr>
          <w:b/>
          <w:color w:val="000000" w:themeColor="text1"/>
          <w:highlight w:val="yellow"/>
        </w:rPr>
        <w:t xml:space="preserve"> buffers, stock solutions and gradients</w:t>
      </w:r>
      <w:r w:rsidRPr="00555E1A">
        <w:rPr>
          <w:b/>
          <w:color w:val="000000" w:themeColor="text1"/>
          <w:highlight w:val="yellow"/>
        </w:rPr>
        <w:t xml:space="preserve"> before the experiment</w:t>
      </w:r>
    </w:p>
    <w:p w14:paraId="20520831" w14:textId="6EE3AAF7" w:rsidR="00A157B7" w:rsidRPr="00555E1A" w:rsidRDefault="0068570D" w:rsidP="0068570D">
      <w:pPr>
        <w:widowControl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492FEE" w:rsidRPr="00555E1A">
        <w:rPr>
          <w:color w:val="000000" w:themeColor="text1"/>
          <w:highlight w:val="yellow"/>
        </w:rPr>
        <w:t xml:space="preserve">Some of the stock solutions can be </w:t>
      </w:r>
      <w:r w:rsidR="006858AC">
        <w:rPr>
          <w:color w:val="000000" w:themeColor="text1"/>
          <w:highlight w:val="yellow"/>
        </w:rPr>
        <w:t xml:space="preserve">prepared and stored up to 6 months at 4°C </w:t>
      </w:r>
      <w:r w:rsidR="00492FEE" w:rsidRPr="00555E1A">
        <w:rPr>
          <w:color w:val="000000" w:themeColor="text1"/>
          <w:highlight w:val="yellow"/>
        </w:rPr>
        <w:t xml:space="preserve">like </w:t>
      </w:r>
      <w:proofErr w:type="spellStart"/>
      <w:r w:rsidR="00492FEE" w:rsidRPr="00555E1A">
        <w:rPr>
          <w:color w:val="000000" w:themeColor="text1"/>
          <w:highlight w:val="yellow"/>
        </w:rPr>
        <w:t>Tricine</w:t>
      </w:r>
      <w:proofErr w:type="spellEnd"/>
      <w:r w:rsidR="00492FEE" w:rsidRPr="00555E1A">
        <w:rPr>
          <w:color w:val="000000" w:themeColor="text1"/>
          <w:highlight w:val="yellow"/>
        </w:rPr>
        <w:t xml:space="preserve"> and MOPS buffers, EDTA, MgCl</w:t>
      </w:r>
      <w:r w:rsidR="00492FEE" w:rsidRPr="00555E1A">
        <w:rPr>
          <w:color w:val="000000" w:themeColor="text1"/>
          <w:highlight w:val="yellow"/>
          <w:vertAlign w:val="subscript"/>
        </w:rPr>
        <w:t>2</w:t>
      </w:r>
      <w:r w:rsidR="00492FEE" w:rsidRPr="00555E1A">
        <w:rPr>
          <w:color w:val="000000" w:themeColor="text1"/>
          <w:highlight w:val="yellow"/>
        </w:rPr>
        <w:t xml:space="preserve"> or</w:t>
      </w:r>
      <w:r w:rsidR="00492FEE" w:rsidRPr="00555E1A">
        <w:rPr>
          <w:color w:val="000000" w:themeColor="text1"/>
          <w:highlight w:val="yellow"/>
          <w:vertAlign w:val="subscript"/>
        </w:rPr>
        <w:t xml:space="preserve"> </w:t>
      </w:r>
      <w:r w:rsidR="006858AC">
        <w:rPr>
          <w:color w:val="000000" w:themeColor="text1"/>
          <w:highlight w:val="yellow"/>
        </w:rPr>
        <w:t>protease inhibitors solutions</w:t>
      </w:r>
      <w:r w:rsidR="00492FEE" w:rsidRPr="00555E1A">
        <w:rPr>
          <w:color w:val="000000" w:themeColor="text1"/>
          <w:highlight w:val="yellow"/>
        </w:rPr>
        <w:t>.</w:t>
      </w:r>
      <w:r w:rsidR="00595694" w:rsidRPr="00555E1A">
        <w:rPr>
          <w:color w:val="000000" w:themeColor="text1"/>
          <w:highlight w:val="yellow"/>
        </w:rPr>
        <w:t xml:space="preserve"> </w:t>
      </w:r>
      <w:r w:rsidR="00492FEE" w:rsidRPr="00555E1A">
        <w:rPr>
          <w:color w:val="000000" w:themeColor="text1"/>
          <w:highlight w:val="yellow"/>
        </w:rPr>
        <w:t xml:space="preserve">Other solutions should be prepared the day before the experiment. This is the case for grinding medium, washing medium and </w:t>
      </w:r>
      <w:proofErr w:type="spellStart"/>
      <w:r w:rsidR="00492FEE" w:rsidRPr="00555E1A">
        <w:rPr>
          <w:color w:val="000000" w:themeColor="text1"/>
          <w:highlight w:val="yellow"/>
        </w:rPr>
        <w:t>Percoll</w:t>
      </w:r>
      <w:proofErr w:type="spellEnd"/>
      <w:r w:rsidR="00492FEE" w:rsidRPr="00555E1A">
        <w:rPr>
          <w:color w:val="000000" w:themeColor="text1"/>
          <w:highlight w:val="yellow"/>
        </w:rPr>
        <w:t xml:space="preserve"> gradient solution which contain sorbitol. This is also the case for solutions used for </w:t>
      </w:r>
      <w:r w:rsidR="00A157B7" w:rsidRPr="00555E1A">
        <w:rPr>
          <w:color w:val="000000" w:themeColor="text1"/>
          <w:highlight w:val="yellow"/>
        </w:rPr>
        <w:t>gradient</w:t>
      </w:r>
      <w:r w:rsidR="00FB7A28" w:rsidRPr="00555E1A">
        <w:rPr>
          <w:color w:val="000000" w:themeColor="text1"/>
          <w:highlight w:val="yellow"/>
        </w:rPr>
        <w:t>s</w:t>
      </w:r>
      <w:r w:rsidR="00A157B7" w:rsidRPr="00555E1A">
        <w:rPr>
          <w:color w:val="000000" w:themeColor="text1"/>
          <w:highlight w:val="yellow"/>
        </w:rPr>
        <w:t xml:space="preserve"> </w:t>
      </w:r>
      <w:r w:rsidR="00492FEE" w:rsidRPr="00555E1A">
        <w:rPr>
          <w:color w:val="000000" w:themeColor="text1"/>
          <w:highlight w:val="yellow"/>
        </w:rPr>
        <w:t xml:space="preserve">containing </w:t>
      </w:r>
      <w:r w:rsidR="00FB7A28" w:rsidRPr="00555E1A">
        <w:rPr>
          <w:color w:val="000000" w:themeColor="text1"/>
          <w:highlight w:val="yellow"/>
        </w:rPr>
        <w:t>different concentration</w:t>
      </w:r>
      <w:r w:rsidR="00384BCF" w:rsidRPr="00555E1A">
        <w:rPr>
          <w:color w:val="000000" w:themeColor="text1"/>
          <w:highlight w:val="yellow"/>
        </w:rPr>
        <w:t>s</w:t>
      </w:r>
      <w:r w:rsidR="00FB7A28" w:rsidRPr="00555E1A">
        <w:rPr>
          <w:color w:val="000000" w:themeColor="text1"/>
          <w:highlight w:val="yellow"/>
        </w:rPr>
        <w:t xml:space="preserve"> of sucrose</w:t>
      </w:r>
      <w:r w:rsidR="00A157B7" w:rsidRPr="00555E1A">
        <w:rPr>
          <w:color w:val="000000" w:themeColor="text1"/>
          <w:highlight w:val="yellow"/>
        </w:rPr>
        <w:t>.</w:t>
      </w:r>
      <w:r w:rsidR="00492FEE" w:rsidRPr="00555E1A">
        <w:rPr>
          <w:color w:val="000000" w:themeColor="text1"/>
          <w:highlight w:val="yellow"/>
        </w:rPr>
        <w:t xml:space="preserve"> All above cited solutions should be stored </w:t>
      </w:r>
      <w:r w:rsidR="006E7448" w:rsidRPr="00555E1A">
        <w:rPr>
          <w:color w:val="000000" w:themeColor="text1"/>
          <w:highlight w:val="yellow"/>
        </w:rPr>
        <w:t>at 4°C.</w:t>
      </w:r>
    </w:p>
    <w:p w14:paraId="037240D1" w14:textId="77777777" w:rsidR="00595694" w:rsidRPr="00555E1A" w:rsidRDefault="00595694" w:rsidP="0068570D">
      <w:pPr>
        <w:widowControl/>
        <w:rPr>
          <w:color w:val="000000" w:themeColor="text1"/>
          <w:highlight w:val="yellow"/>
        </w:rPr>
      </w:pPr>
    </w:p>
    <w:p w14:paraId="6B69154E" w14:textId="66CCBC01" w:rsidR="00492FEE" w:rsidRPr="00555E1A" w:rsidRDefault="00492FEE" w:rsidP="0068570D">
      <w:pPr>
        <w:widowControl/>
        <w:numPr>
          <w:ilvl w:val="0"/>
          <w:numId w:val="26"/>
        </w:numPr>
        <w:ind w:left="0" w:firstLine="0"/>
        <w:rPr>
          <w:b/>
          <w:color w:val="000000" w:themeColor="text1"/>
          <w:highlight w:val="yellow"/>
        </w:rPr>
      </w:pPr>
      <w:r w:rsidRPr="00555E1A">
        <w:rPr>
          <w:b/>
          <w:color w:val="000000" w:themeColor="text1"/>
          <w:highlight w:val="yellow"/>
        </w:rPr>
        <w:t>Prepare gradients before the experiment</w:t>
      </w:r>
    </w:p>
    <w:p w14:paraId="73A988AB" w14:textId="6FF91A0A" w:rsidR="0093145E" w:rsidRPr="00555E1A" w:rsidRDefault="003A3322" w:rsidP="0068570D">
      <w:pPr>
        <w:widowControl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48359B" w:rsidRPr="00555E1A">
        <w:rPr>
          <w:color w:val="000000" w:themeColor="text1"/>
          <w:highlight w:val="yellow"/>
        </w:rPr>
        <w:t xml:space="preserve">Prior to starting the experiment, prepare six tubes of </w:t>
      </w:r>
      <w:proofErr w:type="spellStart"/>
      <w:r w:rsidR="0048359B" w:rsidRPr="00555E1A">
        <w:rPr>
          <w:color w:val="000000" w:themeColor="text1"/>
          <w:highlight w:val="yellow"/>
        </w:rPr>
        <w:t>Percoll</w:t>
      </w:r>
      <w:proofErr w:type="spellEnd"/>
      <w:r w:rsidR="0048359B" w:rsidRPr="00555E1A">
        <w:rPr>
          <w:color w:val="000000" w:themeColor="text1"/>
          <w:highlight w:val="yellow"/>
        </w:rPr>
        <w:t xml:space="preserve"> gradients</w:t>
      </w:r>
      <w:r w:rsidR="00595694" w:rsidRPr="00555E1A">
        <w:rPr>
          <w:color w:val="000000" w:themeColor="text1"/>
          <w:highlight w:val="yellow"/>
        </w:rPr>
        <w:t xml:space="preserve"> and store the tubes in cold room until use. Then, p</w:t>
      </w:r>
      <w:r w:rsidR="0093145E" w:rsidRPr="00555E1A">
        <w:rPr>
          <w:color w:val="000000" w:themeColor="text1"/>
          <w:highlight w:val="yellow"/>
        </w:rPr>
        <w:t>repare four tubes of sucrose gradients</w:t>
      </w:r>
      <w:r w:rsidR="00595694" w:rsidRPr="00555E1A">
        <w:rPr>
          <w:color w:val="000000" w:themeColor="text1"/>
          <w:highlight w:val="yellow"/>
        </w:rPr>
        <w:t>,</w:t>
      </w:r>
      <w:r w:rsidR="0093145E" w:rsidRPr="00555E1A">
        <w:rPr>
          <w:color w:val="000000" w:themeColor="text1"/>
          <w:highlight w:val="yellow"/>
        </w:rPr>
        <w:t xml:space="preserve"> formed of three sucrose layers</w:t>
      </w:r>
      <w:r w:rsidR="00595694" w:rsidRPr="00555E1A">
        <w:rPr>
          <w:color w:val="000000" w:themeColor="text1"/>
          <w:highlight w:val="yellow"/>
        </w:rPr>
        <w:t xml:space="preserve"> containing</w:t>
      </w:r>
      <w:r w:rsidR="0093145E" w:rsidRPr="00555E1A">
        <w:rPr>
          <w:color w:val="000000" w:themeColor="text1"/>
          <w:highlight w:val="yellow"/>
        </w:rPr>
        <w:t xml:space="preserve"> 0.93 M, 0.6 M, and 0.3 M sucrose. Carefully overlaid each layer, using a peristaltic pump starting with 0.93 M, at the bottom and finishing with 0.3 M at the top</w:t>
      </w:r>
      <w:r w:rsidR="00595694" w:rsidRPr="00555E1A">
        <w:rPr>
          <w:color w:val="000000" w:themeColor="text1"/>
          <w:highlight w:val="yellow"/>
        </w:rPr>
        <w:t>.</w:t>
      </w:r>
    </w:p>
    <w:p w14:paraId="6ABBB381" w14:textId="4268EEBA" w:rsidR="00A157B7" w:rsidRPr="00555E1A" w:rsidRDefault="003A3322" w:rsidP="0068570D">
      <w:pPr>
        <w:widowControl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595694" w:rsidRPr="00555E1A">
        <w:rPr>
          <w:color w:val="000000" w:themeColor="text1"/>
          <w:highlight w:val="yellow"/>
        </w:rPr>
        <w:t>Then p</w:t>
      </w:r>
      <w:r w:rsidR="00A157B7" w:rsidRPr="00555E1A">
        <w:rPr>
          <w:color w:val="000000" w:themeColor="text1"/>
          <w:highlight w:val="yellow"/>
        </w:rPr>
        <w:t xml:space="preserve">repare hypotonic medium for chloroplast lysis </w:t>
      </w:r>
      <w:r w:rsidR="00595694" w:rsidRPr="00555E1A">
        <w:rPr>
          <w:color w:val="000000" w:themeColor="text1"/>
          <w:highlight w:val="yellow"/>
        </w:rPr>
        <w:t xml:space="preserve">and membrane washing buffer and store these solutions </w:t>
      </w:r>
      <w:r w:rsidR="00A157B7" w:rsidRPr="00555E1A">
        <w:rPr>
          <w:color w:val="000000" w:themeColor="text1"/>
          <w:highlight w:val="yellow"/>
        </w:rPr>
        <w:t>on ice until use.</w:t>
      </w:r>
    </w:p>
    <w:p w14:paraId="451CF866" w14:textId="77777777" w:rsidR="00595694" w:rsidRPr="00555E1A" w:rsidRDefault="00595694" w:rsidP="0068570D">
      <w:pPr>
        <w:widowControl/>
        <w:rPr>
          <w:color w:val="000000" w:themeColor="text1"/>
          <w:highlight w:val="yellow"/>
        </w:rPr>
      </w:pPr>
    </w:p>
    <w:p w14:paraId="2855BAC6" w14:textId="164EABEC" w:rsidR="00A157B7" w:rsidRPr="00555E1A" w:rsidRDefault="0068570D" w:rsidP="0068570D">
      <w:pPr>
        <w:widowControl/>
        <w:numPr>
          <w:ilvl w:val="0"/>
          <w:numId w:val="26"/>
        </w:numPr>
        <w:ind w:left="0" w:firstLine="0"/>
        <w:rPr>
          <w:b/>
          <w:color w:val="000000" w:themeColor="text1"/>
          <w:highlight w:val="yellow"/>
        </w:rPr>
      </w:pPr>
      <w:r w:rsidRPr="00555E1A">
        <w:rPr>
          <w:b/>
          <w:color w:val="000000" w:themeColor="text1"/>
          <w:highlight w:val="yellow"/>
        </w:rPr>
        <w:t>H</w:t>
      </w:r>
      <w:r w:rsidR="00A157B7" w:rsidRPr="00555E1A">
        <w:rPr>
          <w:b/>
          <w:color w:val="000000" w:themeColor="text1"/>
          <w:highlight w:val="yellow"/>
        </w:rPr>
        <w:t>arvesting of Arabidopsis leaves</w:t>
      </w:r>
    </w:p>
    <w:p w14:paraId="6FFB9221" w14:textId="0D0B31CC" w:rsidR="00555E1A" w:rsidRPr="00555E1A" w:rsidRDefault="003A3322" w:rsidP="0068570D">
      <w:pPr>
        <w:widowControl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>Arabidopsis plants</w:t>
      </w:r>
      <w:r w:rsidR="00595694" w:rsidRPr="00555E1A">
        <w:rPr>
          <w:color w:val="000000" w:themeColor="text1"/>
          <w:highlight w:val="yellow"/>
        </w:rPr>
        <w:t xml:space="preserve"> </w:t>
      </w:r>
      <w:r w:rsidR="0068570D" w:rsidRPr="00555E1A">
        <w:rPr>
          <w:color w:val="000000" w:themeColor="text1"/>
          <w:highlight w:val="yellow"/>
        </w:rPr>
        <w:t xml:space="preserve">are </w:t>
      </w:r>
      <w:proofErr w:type="spellStart"/>
      <w:r w:rsidR="0068570D" w:rsidRPr="00555E1A">
        <w:rPr>
          <w:color w:val="000000" w:themeColor="text1"/>
          <w:highlight w:val="yellow"/>
        </w:rPr>
        <w:t>pre</w:t>
      </w:r>
      <w:r w:rsidR="00595694" w:rsidRPr="00555E1A">
        <w:rPr>
          <w:color w:val="000000" w:themeColor="text1"/>
          <w:highlight w:val="yellow"/>
        </w:rPr>
        <w:t>grown</w:t>
      </w:r>
      <w:proofErr w:type="spellEnd"/>
      <w:r w:rsidR="00595694" w:rsidRPr="00555E1A">
        <w:rPr>
          <w:color w:val="000000" w:themeColor="text1"/>
          <w:highlight w:val="yellow"/>
        </w:rPr>
        <w:t xml:space="preserve"> </w:t>
      </w:r>
      <w:r w:rsidR="0068570D" w:rsidRPr="00555E1A">
        <w:rPr>
          <w:color w:val="000000" w:themeColor="text1"/>
          <w:highlight w:val="yellow"/>
        </w:rPr>
        <w:t xml:space="preserve">for </w:t>
      </w:r>
      <w:del w:id="0" w:author="BOUCHNAK Imen 247267" w:date="2018-07-11T18:09:00Z">
        <w:r w:rsidR="00555E1A" w:rsidDel="00914ED0">
          <w:rPr>
            <w:color w:val="000000" w:themeColor="text1"/>
            <w:highlight w:val="yellow"/>
          </w:rPr>
          <w:delText>3</w:delText>
        </w:r>
        <w:r w:rsidR="0068570D" w:rsidRPr="00555E1A" w:rsidDel="00914ED0">
          <w:rPr>
            <w:color w:val="000000" w:themeColor="text1"/>
            <w:highlight w:val="yellow"/>
          </w:rPr>
          <w:delText xml:space="preserve"> to </w:delText>
        </w:r>
        <w:r w:rsidR="00555E1A" w:rsidDel="00914ED0">
          <w:rPr>
            <w:color w:val="000000" w:themeColor="text1"/>
            <w:highlight w:val="yellow"/>
          </w:rPr>
          <w:delText>4</w:delText>
        </w:r>
      </w:del>
      <w:ins w:id="1" w:author="BOUCHNAK Imen 247267" w:date="2018-07-11T18:09:00Z">
        <w:r w:rsidR="00914ED0">
          <w:rPr>
            <w:color w:val="000000" w:themeColor="text1"/>
            <w:highlight w:val="yellow"/>
          </w:rPr>
          <w:t>5</w:t>
        </w:r>
      </w:ins>
      <w:r w:rsidR="0068570D" w:rsidRPr="00555E1A">
        <w:rPr>
          <w:color w:val="000000" w:themeColor="text1"/>
          <w:highlight w:val="yellow"/>
        </w:rPr>
        <w:t xml:space="preserve"> weeks</w:t>
      </w:r>
      <w:r w:rsidR="00595694" w:rsidRPr="00555E1A">
        <w:rPr>
          <w:color w:val="000000" w:themeColor="text1"/>
          <w:highlight w:val="yellow"/>
        </w:rPr>
        <w:t xml:space="preserve">, in </w:t>
      </w:r>
      <w:r w:rsidR="0000311C" w:rsidRPr="00555E1A">
        <w:rPr>
          <w:color w:val="000000" w:themeColor="text1"/>
          <w:highlight w:val="yellow"/>
        </w:rPr>
        <w:t xml:space="preserve">large </w:t>
      </w:r>
      <w:del w:id="2" w:author="BOUCHNAK Imen 247267" w:date="2018-07-11T18:09:00Z">
        <w:r w:rsidR="0000311C" w:rsidRPr="00555E1A" w:rsidDel="00914ED0">
          <w:rPr>
            <w:color w:val="000000" w:themeColor="text1"/>
            <w:highlight w:val="yellow"/>
          </w:rPr>
          <w:delText xml:space="preserve">cases </w:delText>
        </w:r>
      </w:del>
      <w:ins w:id="3" w:author="BOUCHNAK Imen 247267" w:date="2018-07-11T18:09:00Z">
        <w:r w:rsidR="00914ED0">
          <w:rPr>
            <w:color w:val="000000" w:themeColor="text1"/>
            <w:highlight w:val="yellow"/>
          </w:rPr>
          <w:t>plastic pans</w:t>
        </w:r>
        <w:r w:rsidR="00914ED0" w:rsidRPr="00555E1A">
          <w:rPr>
            <w:color w:val="000000" w:themeColor="text1"/>
            <w:highlight w:val="yellow"/>
          </w:rPr>
          <w:t xml:space="preserve"> </w:t>
        </w:r>
      </w:ins>
      <w:r w:rsidR="00653C56" w:rsidRPr="00555E1A">
        <w:rPr>
          <w:color w:val="000000" w:themeColor="text1"/>
          <w:highlight w:val="yellow"/>
        </w:rPr>
        <w:t xml:space="preserve">(for a total surface of 0.5 </w:t>
      </w:r>
      <w:r w:rsidR="00C94E6E" w:rsidRPr="00555E1A">
        <w:rPr>
          <w:color w:val="000000" w:themeColor="text1"/>
          <w:highlight w:val="yellow"/>
        </w:rPr>
        <w:t xml:space="preserve">to 1 </w:t>
      </w:r>
      <w:r w:rsidR="00653C56" w:rsidRPr="00555E1A">
        <w:rPr>
          <w:color w:val="000000" w:themeColor="text1"/>
          <w:highlight w:val="yellow"/>
        </w:rPr>
        <w:t>m</w:t>
      </w:r>
      <w:r w:rsidR="00653C56" w:rsidRPr="00555E1A">
        <w:rPr>
          <w:color w:val="000000" w:themeColor="text1"/>
          <w:highlight w:val="yellow"/>
          <w:vertAlign w:val="superscript"/>
        </w:rPr>
        <w:t>2</w:t>
      </w:r>
      <w:r w:rsidR="00653C56" w:rsidRPr="00555E1A">
        <w:rPr>
          <w:color w:val="000000" w:themeColor="text1"/>
          <w:highlight w:val="yellow"/>
        </w:rPr>
        <w:t xml:space="preserve">) </w:t>
      </w:r>
      <w:r w:rsidR="0000311C" w:rsidRPr="00555E1A">
        <w:rPr>
          <w:color w:val="000000" w:themeColor="text1"/>
          <w:highlight w:val="yellow"/>
        </w:rPr>
        <w:t xml:space="preserve">by sowing 30 mg of seeds in each </w:t>
      </w:r>
      <w:del w:id="4" w:author="BOUCHNAK Imen 247267" w:date="2018-07-11T18:09:00Z">
        <w:r w:rsidR="0000311C" w:rsidRPr="00555E1A" w:rsidDel="00914ED0">
          <w:rPr>
            <w:color w:val="000000" w:themeColor="text1"/>
            <w:highlight w:val="yellow"/>
          </w:rPr>
          <w:delText>case</w:delText>
        </w:r>
      </w:del>
      <w:ins w:id="5" w:author="BOUCHNAK Imen 247267" w:date="2018-07-11T18:09:00Z">
        <w:r w:rsidR="00914ED0">
          <w:rPr>
            <w:color w:val="000000" w:themeColor="text1"/>
            <w:highlight w:val="yellow"/>
          </w:rPr>
          <w:t>pan</w:t>
        </w:r>
      </w:ins>
      <w:r w:rsidR="0000311C" w:rsidRPr="00555E1A">
        <w:rPr>
          <w:color w:val="000000" w:themeColor="text1"/>
          <w:highlight w:val="yellow"/>
        </w:rPr>
        <w:t>.</w:t>
      </w:r>
      <w:r w:rsidR="00555E1A">
        <w:rPr>
          <w:color w:val="000000" w:themeColor="text1"/>
          <w:highlight w:val="yellow"/>
        </w:rPr>
        <w:t xml:space="preserve"> </w:t>
      </w:r>
      <w:r w:rsidR="006858AC" w:rsidRPr="006858AC">
        <w:rPr>
          <w:i/>
          <w:color w:val="000000" w:themeColor="text1"/>
          <w:highlight w:val="cyan"/>
        </w:rPr>
        <w:t>Do not start from too old plants! S</w:t>
      </w:r>
      <w:r w:rsidR="00555E1A" w:rsidRPr="006858AC">
        <w:rPr>
          <w:i/>
          <w:color w:val="000000" w:themeColor="text1"/>
          <w:highlight w:val="cyan"/>
        </w:rPr>
        <w:t>tarting from young leaves is the best compromise to combine yield, purity, and integrity of the purified organelles.</w:t>
      </w:r>
      <w:r w:rsidR="00555E1A" w:rsidRPr="006858AC">
        <w:rPr>
          <w:color w:val="000000" w:themeColor="text1"/>
          <w:highlight w:val="cyan"/>
        </w:rPr>
        <w:t xml:space="preserve"> </w:t>
      </w:r>
      <w:r w:rsidR="006858AC" w:rsidRPr="006858AC">
        <w:rPr>
          <w:i/>
          <w:color w:val="000000" w:themeColor="text1"/>
          <w:highlight w:val="cyan"/>
        </w:rPr>
        <w:t>It is also important to store</w:t>
      </w:r>
      <w:r w:rsidR="00555E1A" w:rsidRPr="006858AC">
        <w:rPr>
          <w:i/>
          <w:color w:val="000000" w:themeColor="text1"/>
          <w:highlight w:val="cyan"/>
        </w:rPr>
        <w:t xml:space="preserve"> plants overnight in a dark and cold room (4°C) prior to the experiment, to reduce the amount of starch and chloroplast </w:t>
      </w:r>
      <w:r w:rsidR="006858AC" w:rsidRPr="006858AC">
        <w:rPr>
          <w:i/>
          <w:color w:val="000000" w:themeColor="text1"/>
          <w:highlight w:val="cyan"/>
        </w:rPr>
        <w:t>breakage!</w:t>
      </w:r>
    </w:p>
    <w:p w14:paraId="4C21E22D" w14:textId="3106B15F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595694" w:rsidRPr="00555E1A">
        <w:rPr>
          <w:color w:val="000000" w:themeColor="text1"/>
          <w:highlight w:val="yellow"/>
        </w:rPr>
        <w:t>When starting the experiment, p</w:t>
      </w:r>
      <w:r w:rsidR="00A157B7" w:rsidRPr="00555E1A">
        <w:rPr>
          <w:color w:val="000000" w:themeColor="text1"/>
          <w:highlight w:val="yellow"/>
        </w:rPr>
        <w:t>re</w:t>
      </w:r>
      <w:r w:rsidR="00600B46"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weigh a beaker and then place </w:t>
      </w:r>
      <w:r w:rsidR="00BB75A9" w:rsidRPr="00555E1A">
        <w:rPr>
          <w:color w:val="000000" w:themeColor="text1"/>
          <w:highlight w:val="yellow"/>
        </w:rPr>
        <w:t>it</w:t>
      </w:r>
      <w:r w:rsidR="00A157B7" w:rsidRPr="00555E1A">
        <w:rPr>
          <w:color w:val="000000" w:themeColor="text1"/>
          <w:highlight w:val="yellow"/>
        </w:rPr>
        <w:t xml:space="preserve"> on ice before startin</w:t>
      </w:r>
      <w:r w:rsidR="00F95580" w:rsidRPr="00555E1A">
        <w:rPr>
          <w:color w:val="000000" w:themeColor="text1"/>
          <w:highlight w:val="yellow"/>
        </w:rPr>
        <w:t>g harvesting of leaf material.</w:t>
      </w:r>
    </w:p>
    <w:p w14:paraId="4AEEB8EE" w14:textId="7599FB77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595694" w:rsidRPr="00555E1A">
        <w:rPr>
          <w:color w:val="000000" w:themeColor="text1"/>
          <w:highlight w:val="yellow"/>
        </w:rPr>
        <w:t>Then, h</w:t>
      </w:r>
      <w:r w:rsidR="00A157B7" w:rsidRPr="00555E1A">
        <w:rPr>
          <w:color w:val="000000" w:themeColor="text1"/>
          <w:highlight w:val="yellow"/>
        </w:rPr>
        <w:t xml:space="preserve">arvest Arabidopsis leaves by avoiding soil (compost). Reweigh the beaker and record the tissue weight. 400 to 500 g of leaf material are expected from </w:t>
      </w:r>
      <w:r w:rsidR="0079645D" w:rsidRPr="00555E1A">
        <w:rPr>
          <w:color w:val="000000" w:themeColor="text1"/>
          <w:highlight w:val="yellow"/>
        </w:rPr>
        <w:t xml:space="preserve">the initial </w:t>
      </w:r>
      <w:r w:rsidR="00A157B7" w:rsidRPr="00555E1A">
        <w:rPr>
          <w:color w:val="000000" w:themeColor="text1"/>
          <w:highlight w:val="yellow"/>
        </w:rPr>
        <w:t xml:space="preserve">four </w:t>
      </w:r>
      <w:ins w:id="6" w:author="BOUCHNAK Imen 247267" w:date="2018-07-11T18:09:00Z">
        <w:r w:rsidR="00914ED0">
          <w:rPr>
            <w:color w:val="000000" w:themeColor="text1"/>
            <w:highlight w:val="yellow"/>
          </w:rPr>
          <w:t>pans</w:t>
        </w:r>
      </w:ins>
      <w:del w:id="7" w:author="BOUCHNAK Imen 247267" w:date="2018-07-11T18:09:00Z">
        <w:r w:rsidR="00A157B7" w:rsidRPr="00555E1A" w:rsidDel="00914ED0">
          <w:rPr>
            <w:color w:val="000000" w:themeColor="text1"/>
            <w:highlight w:val="yellow"/>
          </w:rPr>
          <w:delText>cases</w:delText>
        </w:r>
      </w:del>
      <w:r w:rsidR="00A157B7" w:rsidRPr="00555E1A">
        <w:rPr>
          <w:color w:val="000000" w:themeColor="text1"/>
          <w:highlight w:val="yellow"/>
        </w:rPr>
        <w:t>.</w:t>
      </w:r>
    </w:p>
    <w:p w14:paraId="47880673" w14:textId="1FAEB4F1" w:rsidR="00555E1A" w:rsidRDefault="003A3322" w:rsidP="00555E1A">
      <w:pPr>
        <w:rPr>
          <w:rFonts w:asciiTheme="minorHAnsi" w:hAnsiTheme="minorHAnsi" w:cstheme="minorHAnsi"/>
          <w:color w:val="000000" w:themeColor="text1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Homogenize leaves with 2 L of grinding </w:t>
      </w:r>
      <w:r w:rsidR="00BB75A9" w:rsidRPr="00555E1A">
        <w:rPr>
          <w:color w:val="000000" w:themeColor="text1"/>
          <w:highlight w:val="yellow"/>
        </w:rPr>
        <w:t xml:space="preserve">buffer </w:t>
      </w:r>
      <w:r w:rsidR="00A157B7" w:rsidRPr="00555E1A">
        <w:rPr>
          <w:color w:val="000000" w:themeColor="text1"/>
          <w:highlight w:val="yellow"/>
        </w:rPr>
        <w:t xml:space="preserve">(do not forget to add BSA before use) three </w:t>
      </w:r>
      <w:r w:rsidR="00A157B7" w:rsidRPr="00555E1A">
        <w:rPr>
          <w:color w:val="000000" w:themeColor="text1"/>
          <w:highlight w:val="yellow"/>
        </w:rPr>
        <w:lastRenderedPageBreak/>
        <w:t>times</w:t>
      </w:r>
      <w:r w:rsidR="00BB75A9" w:rsidRPr="00555E1A">
        <w:rPr>
          <w:color w:val="000000" w:themeColor="text1"/>
          <w:highlight w:val="yellow"/>
        </w:rPr>
        <w:t>/</w:t>
      </w:r>
      <w:r w:rsidR="00A157B7" w:rsidRPr="00555E1A">
        <w:rPr>
          <w:color w:val="000000" w:themeColor="text1"/>
          <w:highlight w:val="yellow"/>
        </w:rPr>
        <w:t xml:space="preserve">2 s each time, in </w:t>
      </w:r>
      <w:r w:rsidR="00580E92" w:rsidRPr="00555E1A">
        <w:rPr>
          <w:color w:val="000000" w:themeColor="text1"/>
          <w:highlight w:val="yellow"/>
        </w:rPr>
        <w:t>a Waring blender at high speed.</w:t>
      </w:r>
      <w:r w:rsidR="00555E1A">
        <w:rPr>
          <w:color w:val="000000" w:themeColor="text1"/>
          <w:highlight w:val="yellow"/>
        </w:rPr>
        <w:t xml:space="preserve"> </w:t>
      </w:r>
      <w:r w:rsidR="00555E1A" w:rsidRPr="006858AC">
        <w:rPr>
          <w:rFonts w:asciiTheme="minorHAnsi" w:hAnsiTheme="minorHAnsi" w:cstheme="minorHAnsi"/>
          <w:i/>
          <w:color w:val="000000" w:themeColor="text1"/>
          <w:highlight w:val="cyan"/>
        </w:rPr>
        <w:t>Note that this blending process must be limited to few seconds, since longer blending strongly affect</w:t>
      </w:r>
      <w:r w:rsidR="006858AC" w:rsidRPr="006858AC">
        <w:rPr>
          <w:rFonts w:asciiTheme="minorHAnsi" w:hAnsiTheme="minorHAnsi" w:cstheme="minorHAnsi"/>
          <w:i/>
          <w:color w:val="000000" w:themeColor="text1"/>
          <w:highlight w:val="cyan"/>
        </w:rPr>
        <w:t>s the yield of the purification!</w:t>
      </w:r>
    </w:p>
    <w:p w14:paraId="0970CF19" w14:textId="664D9330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Filter the homogenate </w:t>
      </w:r>
      <w:r w:rsidR="00842455" w:rsidRPr="00555E1A">
        <w:rPr>
          <w:color w:val="000000" w:themeColor="text1"/>
          <w:highlight w:val="yellow"/>
        </w:rPr>
        <w:t>using</w:t>
      </w:r>
      <w:r w:rsidR="00BB75A9" w:rsidRPr="00555E1A">
        <w:rPr>
          <w:color w:val="000000" w:themeColor="text1"/>
          <w:highlight w:val="yellow"/>
        </w:rPr>
        <w:t xml:space="preserve"> </w:t>
      </w:r>
      <w:r w:rsidR="00A157B7" w:rsidRPr="00555E1A">
        <w:rPr>
          <w:color w:val="000000" w:themeColor="text1"/>
          <w:highlight w:val="yellow"/>
        </w:rPr>
        <w:t xml:space="preserve">4 layers of muslin and one layer of nylon </w:t>
      </w:r>
      <w:proofErr w:type="spellStart"/>
      <w:r w:rsidR="00A157B7" w:rsidRPr="00555E1A">
        <w:rPr>
          <w:color w:val="000000" w:themeColor="text1"/>
          <w:highlight w:val="yellow"/>
        </w:rPr>
        <w:t>blutex</w:t>
      </w:r>
      <w:proofErr w:type="spellEnd"/>
      <w:r w:rsidR="00A157B7" w:rsidRPr="00555E1A">
        <w:rPr>
          <w:color w:val="000000" w:themeColor="text1"/>
          <w:highlight w:val="yellow"/>
        </w:rPr>
        <w:t xml:space="preserve">. Gently squeeze the homogenate leaves inside the muslin/nylon </w:t>
      </w:r>
      <w:proofErr w:type="spellStart"/>
      <w:r w:rsidR="00A157B7" w:rsidRPr="00555E1A">
        <w:rPr>
          <w:color w:val="000000" w:themeColor="text1"/>
          <w:highlight w:val="yellow"/>
        </w:rPr>
        <w:t>blutex</w:t>
      </w:r>
      <w:proofErr w:type="spellEnd"/>
      <w:r w:rsidR="00A157B7" w:rsidRPr="00555E1A">
        <w:rPr>
          <w:color w:val="000000" w:themeColor="text1"/>
          <w:highlight w:val="yellow"/>
        </w:rPr>
        <w:t>, to extract all the liquid.</w:t>
      </w:r>
    </w:p>
    <w:p w14:paraId="0624FCD7" w14:textId="49148143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Recover the remaining tissue in the blender cup for a second extraction. Repeat </w:t>
      </w:r>
      <w:r w:rsidR="00595694" w:rsidRPr="00555E1A">
        <w:rPr>
          <w:color w:val="000000" w:themeColor="text1"/>
          <w:highlight w:val="yellow"/>
        </w:rPr>
        <w:t xml:space="preserve">previous </w:t>
      </w:r>
      <w:r w:rsidR="00A157B7" w:rsidRPr="00555E1A">
        <w:rPr>
          <w:color w:val="000000" w:themeColor="text1"/>
          <w:highlight w:val="yellow"/>
        </w:rPr>
        <w:t>steps using 2 L of grinding medium and new 4-5 layers of muslin.</w:t>
      </w:r>
    </w:p>
    <w:p w14:paraId="374AA15B" w14:textId="77777777" w:rsidR="00595694" w:rsidRPr="00555E1A" w:rsidRDefault="00595694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</w:p>
    <w:p w14:paraId="15CDB8E7" w14:textId="77777777" w:rsidR="00A157B7" w:rsidRPr="00555E1A" w:rsidRDefault="00A157B7" w:rsidP="0068570D">
      <w:pPr>
        <w:widowControl/>
        <w:numPr>
          <w:ilvl w:val="0"/>
          <w:numId w:val="26"/>
        </w:numPr>
        <w:ind w:left="0" w:firstLine="0"/>
        <w:rPr>
          <w:b/>
          <w:color w:val="000000" w:themeColor="text1"/>
          <w:highlight w:val="yellow"/>
        </w:rPr>
      </w:pPr>
      <w:r w:rsidRPr="00555E1A">
        <w:rPr>
          <w:b/>
          <w:color w:val="000000" w:themeColor="text1"/>
          <w:highlight w:val="yellow"/>
        </w:rPr>
        <w:t>Purification of crude chloroplasts using differential centrifugation</w:t>
      </w:r>
    </w:p>
    <w:p w14:paraId="4B563AD8" w14:textId="0B814293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>Equally distribute the crude cell extract into six bottles and centrifuge for 2 mi</w:t>
      </w:r>
      <w:r w:rsidR="002B61A3" w:rsidRPr="00555E1A">
        <w:rPr>
          <w:color w:val="000000" w:themeColor="text1"/>
          <w:highlight w:val="yellow"/>
        </w:rPr>
        <w:t xml:space="preserve">n as soon as the max speed (2,070 </w:t>
      </w:r>
      <w:r w:rsidR="002B61A3" w:rsidRPr="00555E1A">
        <w:rPr>
          <w:i/>
          <w:color w:val="000000" w:themeColor="text1"/>
          <w:highlight w:val="yellow"/>
        </w:rPr>
        <w:t>g</w:t>
      </w:r>
      <w:r w:rsidR="00A157B7" w:rsidRPr="00555E1A">
        <w:rPr>
          <w:color w:val="000000" w:themeColor="text1"/>
          <w:highlight w:val="yellow"/>
        </w:rPr>
        <w:t>) is reached (</w:t>
      </w:r>
      <w:r w:rsidR="00595694" w:rsidRPr="00555E1A">
        <w:rPr>
          <w:color w:val="000000" w:themeColor="text1"/>
          <w:highlight w:val="yellow"/>
        </w:rPr>
        <w:t xml:space="preserve">at </w:t>
      </w:r>
      <w:r w:rsidR="00A157B7" w:rsidRPr="00555E1A">
        <w:rPr>
          <w:color w:val="000000" w:themeColor="text1"/>
          <w:highlight w:val="yellow"/>
        </w:rPr>
        <w:t xml:space="preserve">max acceleration and </w:t>
      </w:r>
      <w:r w:rsidR="00595694" w:rsidRPr="00555E1A">
        <w:rPr>
          <w:color w:val="000000" w:themeColor="text1"/>
          <w:highlight w:val="yellow"/>
        </w:rPr>
        <w:t xml:space="preserve">using </w:t>
      </w:r>
      <w:r w:rsidR="00A157B7" w:rsidRPr="00555E1A">
        <w:rPr>
          <w:color w:val="000000" w:themeColor="text1"/>
          <w:highlight w:val="yellow"/>
        </w:rPr>
        <w:t>brake on</w:t>
      </w:r>
      <w:r w:rsidR="00595694" w:rsidRPr="00555E1A">
        <w:rPr>
          <w:color w:val="000000" w:themeColor="text1"/>
          <w:highlight w:val="yellow"/>
        </w:rPr>
        <w:t xml:space="preserve"> parameters</w:t>
      </w:r>
      <w:r w:rsidR="00A157B7" w:rsidRPr="00555E1A">
        <w:rPr>
          <w:color w:val="000000" w:themeColor="text1"/>
          <w:highlight w:val="yellow"/>
        </w:rPr>
        <w:t xml:space="preserve">). </w:t>
      </w:r>
      <w:r w:rsidR="00D442C9">
        <w:rPr>
          <w:color w:val="000000" w:themeColor="text1"/>
          <w:highlight w:val="yellow"/>
        </w:rPr>
        <w:t>Store</w:t>
      </w:r>
      <w:r w:rsidR="00A157B7" w:rsidRPr="00555E1A">
        <w:rPr>
          <w:color w:val="000000" w:themeColor="text1"/>
          <w:highlight w:val="yellow"/>
        </w:rPr>
        <w:t xml:space="preserve"> the bottles on ice before centrifugation.</w:t>
      </w:r>
    </w:p>
    <w:p w14:paraId="4444E26D" w14:textId="1C3C6BC1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0A04A3" w:rsidRPr="00555E1A">
        <w:rPr>
          <w:color w:val="000000" w:themeColor="text1"/>
          <w:highlight w:val="yellow"/>
        </w:rPr>
        <w:t xml:space="preserve">Gently </w:t>
      </w:r>
      <w:r w:rsidR="00A157B7" w:rsidRPr="00555E1A">
        <w:rPr>
          <w:color w:val="000000" w:themeColor="text1"/>
          <w:highlight w:val="yellow"/>
        </w:rPr>
        <w:t>discard the supernatant.</w:t>
      </w:r>
    </w:p>
    <w:p w14:paraId="5C73216D" w14:textId="54FE978A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0A04A3" w:rsidRPr="00555E1A">
        <w:rPr>
          <w:color w:val="000000" w:themeColor="text1"/>
          <w:highlight w:val="yellow"/>
        </w:rPr>
        <w:t>Aspirate</w:t>
      </w:r>
      <w:r w:rsidR="00A157B7" w:rsidRPr="00555E1A">
        <w:rPr>
          <w:color w:val="000000" w:themeColor="text1"/>
          <w:highlight w:val="yellow"/>
        </w:rPr>
        <w:t xml:space="preserve"> the remaining supernatant </w:t>
      </w:r>
      <w:r w:rsidR="000A04A3" w:rsidRPr="00555E1A">
        <w:rPr>
          <w:color w:val="000000" w:themeColor="text1"/>
          <w:highlight w:val="yellow"/>
        </w:rPr>
        <w:t xml:space="preserve">using </w:t>
      </w:r>
      <w:r w:rsidR="00A157B7" w:rsidRPr="00555E1A">
        <w:rPr>
          <w:color w:val="000000" w:themeColor="text1"/>
          <w:highlight w:val="yellow"/>
        </w:rPr>
        <w:t>a water pump and keep the pellets containing concentrated crude chloroplasts on ice.</w:t>
      </w:r>
    </w:p>
    <w:p w14:paraId="0284278C" w14:textId="446882B5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0A04A3" w:rsidRPr="00555E1A">
        <w:rPr>
          <w:color w:val="000000" w:themeColor="text1"/>
          <w:highlight w:val="yellow"/>
        </w:rPr>
        <w:t xml:space="preserve">Gently </w:t>
      </w:r>
      <w:proofErr w:type="spellStart"/>
      <w:r w:rsidR="000A04A3" w:rsidRPr="00555E1A">
        <w:rPr>
          <w:color w:val="000000" w:themeColor="text1"/>
          <w:highlight w:val="yellow"/>
        </w:rPr>
        <w:t>resuspend</w:t>
      </w:r>
      <w:proofErr w:type="spellEnd"/>
      <w:r w:rsidR="000A04A3" w:rsidRPr="00555E1A">
        <w:rPr>
          <w:color w:val="000000" w:themeColor="text1"/>
          <w:highlight w:val="yellow"/>
        </w:rPr>
        <w:t xml:space="preserve"> pellets</w:t>
      </w:r>
      <w:r w:rsidR="00A157B7" w:rsidRPr="00555E1A">
        <w:rPr>
          <w:color w:val="000000" w:themeColor="text1"/>
          <w:highlight w:val="yellow"/>
        </w:rPr>
        <w:t>, by adding a minimal volume of washing medium using a paintbrush or a curved plastic spatula. Use a 10 mL pipet to add 3 ml of</w:t>
      </w:r>
      <w:r w:rsidR="006858AC">
        <w:rPr>
          <w:color w:val="000000" w:themeColor="text1"/>
          <w:highlight w:val="yellow"/>
        </w:rPr>
        <w:t xml:space="preserve"> washing medium in each bottle. </w:t>
      </w:r>
      <w:r w:rsidR="006858AC" w:rsidRPr="006858AC">
        <w:rPr>
          <w:i/>
          <w:color w:val="000000" w:themeColor="text1"/>
          <w:highlight w:val="cyan"/>
        </w:rPr>
        <w:t>D</w:t>
      </w:r>
      <w:r w:rsidR="00A157B7" w:rsidRPr="006858AC">
        <w:rPr>
          <w:i/>
          <w:color w:val="000000" w:themeColor="text1"/>
          <w:highlight w:val="cyan"/>
        </w:rPr>
        <w:t xml:space="preserve">o not use </w:t>
      </w:r>
      <w:proofErr w:type="spellStart"/>
      <w:r w:rsidR="00600B46" w:rsidRPr="006858AC">
        <w:rPr>
          <w:i/>
          <w:color w:val="000000" w:themeColor="text1"/>
          <w:highlight w:val="cyan"/>
        </w:rPr>
        <w:t>P</w:t>
      </w:r>
      <w:r w:rsidR="00A157B7" w:rsidRPr="006858AC">
        <w:rPr>
          <w:i/>
          <w:color w:val="000000" w:themeColor="text1"/>
          <w:highlight w:val="cyan"/>
        </w:rPr>
        <w:t>ipetman</w:t>
      </w:r>
      <w:proofErr w:type="spellEnd"/>
      <w:r w:rsidR="00A157B7" w:rsidRPr="006858AC">
        <w:rPr>
          <w:i/>
          <w:color w:val="000000" w:themeColor="text1"/>
          <w:highlight w:val="cyan"/>
        </w:rPr>
        <w:t xml:space="preserve"> with very fine tips, to </w:t>
      </w:r>
      <w:r w:rsidR="00600B46" w:rsidRPr="006858AC">
        <w:rPr>
          <w:i/>
          <w:color w:val="000000" w:themeColor="text1"/>
          <w:highlight w:val="cyan"/>
        </w:rPr>
        <w:t xml:space="preserve">avoid </w:t>
      </w:r>
      <w:r w:rsidR="006858AC" w:rsidRPr="006858AC">
        <w:rPr>
          <w:i/>
          <w:color w:val="000000" w:themeColor="text1"/>
          <w:highlight w:val="cyan"/>
        </w:rPr>
        <w:t>breakage of chloroplasts!</w:t>
      </w:r>
    </w:p>
    <w:p w14:paraId="178048B8" w14:textId="4C5C2A06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0A04A3" w:rsidRPr="00555E1A">
        <w:rPr>
          <w:color w:val="000000" w:themeColor="text1"/>
          <w:highlight w:val="yellow"/>
        </w:rPr>
        <w:t xml:space="preserve">Collect </w:t>
      </w:r>
      <w:r w:rsidR="00A157B7" w:rsidRPr="00555E1A">
        <w:rPr>
          <w:color w:val="000000" w:themeColor="text1"/>
          <w:highlight w:val="yellow"/>
        </w:rPr>
        <w:t xml:space="preserve">the </w:t>
      </w:r>
      <w:proofErr w:type="spellStart"/>
      <w:r w:rsidR="00A157B7" w:rsidRPr="00555E1A">
        <w:rPr>
          <w:color w:val="000000" w:themeColor="text1"/>
          <w:highlight w:val="yellow"/>
        </w:rPr>
        <w:t>resuspended</w:t>
      </w:r>
      <w:proofErr w:type="spellEnd"/>
      <w:r w:rsidR="00A157B7" w:rsidRPr="00555E1A">
        <w:rPr>
          <w:color w:val="000000" w:themeColor="text1"/>
          <w:highlight w:val="yellow"/>
        </w:rPr>
        <w:t xml:space="preserve"> chloroplasts in one tube</w:t>
      </w:r>
      <w:r w:rsidR="000A04A3" w:rsidRPr="00555E1A">
        <w:rPr>
          <w:color w:val="000000" w:themeColor="text1"/>
          <w:highlight w:val="yellow"/>
        </w:rPr>
        <w:t xml:space="preserve"> by using </w:t>
      </w:r>
      <w:r w:rsidR="00A157B7" w:rsidRPr="00555E1A">
        <w:rPr>
          <w:color w:val="000000" w:themeColor="text1"/>
          <w:highlight w:val="yellow"/>
        </w:rPr>
        <w:t>a 10 mL pipet</w:t>
      </w:r>
      <w:r w:rsidR="000A04A3" w:rsidRPr="00555E1A">
        <w:rPr>
          <w:color w:val="000000" w:themeColor="text1"/>
          <w:highlight w:val="yellow"/>
        </w:rPr>
        <w:t>.</w:t>
      </w:r>
    </w:p>
    <w:p w14:paraId="3797241C" w14:textId="77777777" w:rsidR="0035744E" w:rsidRPr="00555E1A" w:rsidRDefault="0035744E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</w:p>
    <w:p w14:paraId="2F726D1F" w14:textId="49C4C6A5" w:rsidR="00A157B7" w:rsidRPr="00555E1A" w:rsidRDefault="00A157B7" w:rsidP="0068570D">
      <w:pPr>
        <w:widowControl/>
        <w:numPr>
          <w:ilvl w:val="0"/>
          <w:numId w:val="26"/>
        </w:numPr>
        <w:ind w:left="0" w:firstLine="0"/>
        <w:rPr>
          <w:b/>
          <w:color w:val="000000" w:themeColor="text1"/>
          <w:highlight w:val="yellow"/>
        </w:rPr>
      </w:pPr>
      <w:r w:rsidRPr="00555E1A">
        <w:rPr>
          <w:b/>
          <w:color w:val="000000" w:themeColor="text1"/>
          <w:highlight w:val="yellow"/>
        </w:rPr>
        <w:t xml:space="preserve">Purification of intact chloroplasts on continuous </w:t>
      </w:r>
      <w:proofErr w:type="spellStart"/>
      <w:r w:rsidRPr="00555E1A">
        <w:rPr>
          <w:b/>
          <w:color w:val="000000" w:themeColor="text1"/>
          <w:highlight w:val="yellow"/>
        </w:rPr>
        <w:t>Percoll</w:t>
      </w:r>
      <w:proofErr w:type="spellEnd"/>
      <w:r w:rsidRPr="00555E1A">
        <w:rPr>
          <w:b/>
          <w:color w:val="000000" w:themeColor="text1"/>
          <w:highlight w:val="yellow"/>
        </w:rPr>
        <w:t xml:space="preserve"> gradien</w:t>
      </w:r>
      <w:r w:rsidR="00F95580" w:rsidRPr="00555E1A">
        <w:rPr>
          <w:b/>
          <w:color w:val="000000" w:themeColor="text1"/>
          <w:highlight w:val="yellow"/>
        </w:rPr>
        <w:t>t</w:t>
      </w:r>
    </w:p>
    <w:p w14:paraId="16E71702" w14:textId="2A386A12" w:rsidR="00A157B7" w:rsidRPr="00555E1A" w:rsidRDefault="0068570D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9839B9" w:rsidRPr="00555E1A">
        <w:rPr>
          <w:color w:val="000000" w:themeColor="text1"/>
          <w:highlight w:val="yellow"/>
        </w:rPr>
        <w:t>Slowly l</w:t>
      </w:r>
      <w:r w:rsidR="00A157B7" w:rsidRPr="00555E1A">
        <w:rPr>
          <w:color w:val="000000" w:themeColor="text1"/>
          <w:highlight w:val="yellow"/>
        </w:rPr>
        <w:t xml:space="preserve">oad the chloroplast suspension on the top of </w:t>
      </w:r>
      <w:proofErr w:type="spellStart"/>
      <w:r w:rsidR="00A157B7" w:rsidRPr="00555E1A">
        <w:rPr>
          <w:color w:val="000000" w:themeColor="text1"/>
          <w:highlight w:val="yellow"/>
        </w:rPr>
        <w:t>Percoll</w:t>
      </w:r>
      <w:proofErr w:type="spellEnd"/>
      <w:r w:rsidR="00A157B7" w:rsidRPr="00555E1A">
        <w:rPr>
          <w:color w:val="000000" w:themeColor="text1"/>
          <w:highlight w:val="yellow"/>
        </w:rPr>
        <w:t xml:space="preserve"> gradients</w:t>
      </w:r>
      <w:r w:rsidR="009839B9" w:rsidRPr="00555E1A">
        <w:rPr>
          <w:color w:val="000000" w:themeColor="text1"/>
          <w:highlight w:val="yellow"/>
        </w:rPr>
        <w:t xml:space="preserve"> using a 10 mL pipet</w:t>
      </w:r>
      <w:r w:rsidR="00842455" w:rsidRPr="00555E1A">
        <w:rPr>
          <w:color w:val="000000" w:themeColor="text1"/>
          <w:highlight w:val="yellow"/>
        </w:rPr>
        <w:t xml:space="preserve"> </w:t>
      </w:r>
      <w:r w:rsidR="001C4867" w:rsidRPr="00555E1A">
        <w:rPr>
          <w:color w:val="000000" w:themeColor="text1"/>
          <w:highlight w:val="yellow"/>
        </w:rPr>
        <w:t>to avoid breakage of chloroplasts</w:t>
      </w:r>
      <w:r w:rsidR="00A157B7" w:rsidRPr="00555E1A">
        <w:rPr>
          <w:color w:val="000000" w:themeColor="text1"/>
          <w:highlight w:val="yellow"/>
        </w:rPr>
        <w:t>.</w:t>
      </w:r>
    </w:p>
    <w:p w14:paraId="4DA31507" w14:textId="5600CCD6" w:rsidR="00842455" w:rsidRPr="00555E1A" w:rsidRDefault="0068570D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>Centrifuge the gradients for 10 min</w:t>
      </w:r>
      <w:r w:rsidR="001C4A43" w:rsidRPr="00555E1A">
        <w:rPr>
          <w:color w:val="000000" w:themeColor="text1"/>
          <w:highlight w:val="yellow"/>
        </w:rPr>
        <w:t xml:space="preserve"> at 13,300 </w:t>
      </w:r>
      <w:r w:rsidR="001C4A43" w:rsidRPr="00555E1A">
        <w:rPr>
          <w:i/>
          <w:color w:val="000000" w:themeColor="text1"/>
          <w:highlight w:val="yellow"/>
        </w:rPr>
        <w:t>g</w:t>
      </w:r>
      <w:r w:rsidR="00A157B7" w:rsidRPr="00555E1A">
        <w:rPr>
          <w:color w:val="000000" w:themeColor="text1"/>
          <w:highlight w:val="yellow"/>
        </w:rPr>
        <w:t xml:space="preserve"> using a Swinging-bucket rotor. </w:t>
      </w:r>
      <w:r w:rsidR="006858AC" w:rsidRPr="006858AC">
        <w:rPr>
          <w:i/>
          <w:color w:val="000000" w:themeColor="text1"/>
          <w:highlight w:val="cyan"/>
        </w:rPr>
        <w:t xml:space="preserve">Do not forget to limit the </w:t>
      </w:r>
      <w:r w:rsidR="00A157B7" w:rsidRPr="006858AC">
        <w:rPr>
          <w:i/>
          <w:color w:val="000000" w:themeColor="text1"/>
          <w:highlight w:val="cyan"/>
        </w:rPr>
        <w:t xml:space="preserve">acceleration and </w:t>
      </w:r>
      <w:r w:rsidR="006858AC" w:rsidRPr="006858AC">
        <w:rPr>
          <w:i/>
          <w:color w:val="000000" w:themeColor="text1"/>
          <w:highlight w:val="cyan"/>
        </w:rPr>
        <w:t xml:space="preserve">to disconnect </w:t>
      </w:r>
      <w:r w:rsidR="00A157B7" w:rsidRPr="006858AC">
        <w:rPr>
          <w:i/>
          <w:color w:val="000000" w:themeColor="text1"/>
          <w:highlight w:val="cyan"/>
        </w:rPr>
        <w:t xml:space="preserve">the brake (brake off or slow deceleration) to prevent </w:t>
      </w:r>
      <w:r w:rsidR="001C4A43" w:rsidRPr="006858AC">
        <w:rPr>
          <w:i/>
          <w:color w:val="000000" w:themeColor="text1"/>
          <w:highlight w:val="cyan"/>
        </w:rPr>
        <w:t xml:space="preserve">blending </w:t>
      </w:r>
      <w:r w:rsidR="00A157B7" w:rsidRPr="006858AC">
        <w:rPr>
          <w:i/>
          <w:color w:val="000000" w:themeColor="text1"/>
          <w:highlight w:val="cyan"/>
        </w:rPr>
        <w:t xml:space="preserve">of the </w:t>
      </w:r>
      <w:proofErr w:type="spellStart"/>
      <w:r w:rsidR="001C4867" w:rsidRPr="006858AC">
        <w:rPr>
          <w:i/>
          <w:color w:val="000000" w:themeColor="text1"/>
          <w:highlight w:val="cyan"/>
        </w:rPr>
        <w:t>Percoll</w:t>
      </w:r>
      <w:proofErr w:type="spellEnd"/>
      <w:r w:rsidR="001C4867" w:rsidRPr="006858AC">
        <w:rPr>
          <w:i/>
          <w:color w:val="000000" w:themeColor="text1"/>
          <w:highlight w:val="cyan"/>
        </w:rPr>
        <w:t xml:space="preserve"> </w:t>
      </w:r>
      <w:r w:rsidR="00A157B7" w:rsidRPr="006858AC">
        <w:rPr>
          <w:i/>
          <w:color w:val="000000" w:themeColor="text1"/>
          <w:highlight w:val="cyan"/>
        </w:rPr>
        <w:t>gradients.</w:t>
      </w:r>
    </w:p>
    <w:p w14:paraId="2863B95D" w14:textId="40EC9F51" w:rsidR="00A157B7" w:rsidRPr="00555E1A" w:rsidRDefault="0068570D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Aspirate the upper </w:t>
      </w:r>
      <w:r w:rsidR="00FE6F4B" w:rsidRPr="00555E1A">
        <w:rPr>
          <w:color w:val="000000" w:themeColor="text1"/>
          <w:highlight w:val="yellow"/>
        </w:rPr>
        <w:t xml:space="preserve">phase that </w:t>
      </w:r>
      <w:r w:rsidR="00A157B7" w:rsidRPr="00555E1A">
        <w:rPr>
          <w:color w:val="000000" w:themeColor="text1"/>
          <w:highlight w:val="yellow"/>
        </w:rPr>
        <w:t>contain</w:t>
      </w:r>
      <w:r w:rsidR="00FE6F4B" w:rsidRPr="00555E1A">
        <w:rPr>
          <w:color w:val="000000" w:themeColor="text1"/>
          <w:highlight w:val="yellow"/>
        </w:rPr>
        <w:t>s</w:t>
      </w:r>
      <w:r w:rsidR="00A157B7" w:rsidRPr="00555E1A">
        <w:rPr>
          <w:color w:val="000000" w:themeColor="text1"/>
          <w:highlight w:val="yellow"/>
        </w:rPr>
        <w:t xml:space="preserve"> broken chloroplasts and intact m</w:t>
      </w:r>
      <w:r w:rsidR="003A08BC" w:rsidRPr="00555E1A">
        <w:rPr>
          <w:color w:val="000000" w:themeColor="text1"/>
          <w:highlight w:val="yellow"/>
        </w:rPr>
        <w:t>itochondria</w:t>
      </w:r>
      <w:r w:rsidR="00842455" w:rsidRPr="00555E1A">
        <w:rPr>
          <w:color w:val="000000" w:themeColor="text1"/>
          <w:highlight w:val="yellow"/>
        </w:rPr>
        <w:t xml:space="preserve"> </w:t>
      </w:r>
      <w:r w:rsidR="003A08BC" w:rsidRPr="00555E1A">
        <w:rPr>
          <w:color w:val="000000" w:themeColor="text1"/>
          <w:highlight w:val="yellow"/>
        </w:rPr>
        <w:t>using a water pump</w:t>
      </w:r>
      <w:r w:rsidR="00A157B7" w:rsidRPr="00555E1A">
        <w:rPr>
          <w:color w:val="000000" w:themeColor="text1"/>
          <w:highlight w:val="yellow"/>
        </w:rPr>
        <w:t>, and then re</w:t>
      </w:r>
      <w:r w:rsidR="00FE6F4B" w:rsidRPr="00555E1A">
        <w:rPr>
          <w:color w:val="000000" w:themeColor="text1"/>
          <w:highlight w:val="yellow"/>
        </w:rPr>
        <w:t xml:space="preserve">trieve </w:t>
      </w:r>
      <w:r w:rsidR="00A157B7" w:rsidRPr="00555E1A">
        <w:rPr>
          <w:color w:val="000000" w:themeColor="text1"/>
          <w:highlight w:val="yellow"/>
        </w:rPr>
        <w:t>intact chloroplasts present in th</w:t>
      </w:r>
      <w:r w:rsidR="00842455" w:rsidRPr="00555E1A">
        <w:rPr>
          <w:color w:val="000000" w:themeColor="text1"/>
          <w:highlight w:val="yellow"/>
        </w:rPr>
        <w:t>e</w:t>
      </w:r>
      <w:r w:rsidR="00A157B7" w:rsidRPr="00555E1A">
        <w:rPr>
          <w:color w:val="000000" w:themeColor="text1"/>
          <w:highlight w:val="yellow"/>
        </w:rPr>
        <w:t xml:space="preserve"> lower </w:t>
      </w:r>
      <w:r w:rsidR="00FE6F4B" w:rsidRPr="00555E1A">
        <w:rPr>
          <w:color w:val="000000" w:themeColor="text1"/>
          <w:highlight w:val="yellow"/>
        </w:rPr>
        <w:t>phase (the broad dark-green band)</w:t>
      </w:r>
      <w:r w:rsidR="00842455" w:rsidRPr="00555E1A">
        <w:rPr>
          <w:color w:val="000000" w:themeColor="text1"/>
          <w:highlight w:val="yellow"/>
        </w:rPr>
        <w:t xml:space="preserve"> </w:t>
      </w:r>
      <w:r w:rsidR="00A157B7" w:rsidRPr="00555E1A">
        <w:rPr>
          <w:color w:val="000000" w:themeColor="text1"/>
          <w:highlight w:val="yellow"/>
        </w:rPr>
        <w:t xml:space="preserve">with a 10 mL pipet. </w:t>
      </w:r>
      <w:r w:rsidR="00A157B7" w:rsidRPr="006858AC">
        <w:rPr>
          <w:i/>
          <w:color w:val="000000" w:themeColor="text1"/>
          <w:highlight w:val="cyan"/>
        </w:rPr>
        <w:t xml:space="preserve">Be careful to not aspirate </w:t>
      </w:r>
      <w:r w:rsidR="001C4867" w:rsidRPr="006858AC">
        <w:rPr>
          <w:i/>
          <w:color w:val="000000" w:themeColor="text1"/>
          <w:highlight w:val="cyan"/>
        </w:rPr>
        <w:t xml:space="preserve">nuclei and </w:t>
      </w:r>
      <w:r w:rsidR="00A157B7" w:rsidRPr="006858AC">
        <w:rPr>
          <w:i/>
          <w:color w:val="000000" w:themeColor="text1"/>
          <w:highlight w:val="cyan"/>
        </w:rPr>
        <w:t>cell debris (found at the bottom of the tube) with the intact ch</w:t>
      </w:r>
      <w:r w:rsidR="006858AC" w:rsidRPr="006858AC">
        <w:rPr>
          <w:i/>
          <w:color w:val="000000" w:themeColor="text1"/>
          <w:highlight w:val="cyan"/>
        </w:rPr>
        <w:t>loroplasts!</w:t>
      </w:r>
    </w:p>
    <w:p w14:paraId="49C81B1C" w14:textId="2EABAD22" w:rsidR="00A157B7" w:rsidRPr="00555E1A" w:rsidRDefault="0068570D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Dilute 3-4-fold the intact chloroplast suspension with washing </w:t>
      </w:r>
      <w:r w:rsidR="00131493" w:rsidRPr="00555E1A">
        <w:rPr>
          <w:color w:val="000000" w:themeColor="text1"/>
          <w:highlight w:val="yellow"/>
        </w:rPr>
        <w:t>buffer</w:t>
      </w:r>
      <w:r w:rsidR="00A157B7" w:rsidRPr="00555E1A">
        <w:rPr>
          <w:color w:val="000000" w:themeColor="text1"/>
          <w:highlight w:val="yellow"/>
        </w:rPr>
        <w:t>. Centrifuge for 2 min as soon as the max speed (</w:t>
      </w:r>
      <w:r w:rsidR="002B61A3" w:rsidRPr="00555E1A">
        <w:rPr>
          <w:color w:val="000000" w:themeColor="text1"/>
          <w:highlight w:val="yellow"/>
        </w:rPr>
        <w:t xml:space="preserve">2,070 </w:t>
      </w:r>
      <w:r w:rsidR="002B61A3" w:rsidRPr="00555E1A">
        <w:rPr>
          <w:i/>
          <w:color w:val="000000" w:themeColor="text1"/>
          <w:highlight w:val="yellow"/>
        </w:rPr>
        <w:t>g</w:t>
      </w:r>
      <w:r w:rsidR="00A157B7" w:rsidRPr="00555E1A">
        <w:rPr>
          <w:color w:val="000000" w:themeColor="text1"/>
          <w:highlight w:val="yellow"/>
        </w:rPr>
        <w:t xml:space="preserve">) is reached (Beckman JLA-10.500 rotor, </w:t>
      </w:r>
      <w:r w:rsidR="00532CFD" w:rsidRPr="00555E1A">
        <w:rPr>
          <w:color w:val="000000" w:themeColor="text1"/>
          <w:highlight w:val="yellow"/>
        </w:rPr>
        <w:t>max acceleration and brake on).</w:t>
      </w:r>
    </w:p>
    <w:p w14:paraId="457AA620" w14:textId="0B1DBA69" w:rsidR="00A157B7" w:rsidRPr="00555E1A" w:rsidRDefault="0068570D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>Carefully di</w:t>
      </w:r>
      <w:r w:rsidR="00532CFD" w:rsidRPr="00555E1A">
        <w:rPr>
          <w:color w:val="000000" w:themeColor="text1"/>
          <w:highlight w:val="yellow"/>
        </w:rPr>
        <w:t>scard the supernatant.</w:t>
      </w:r>
    </w:p>
    <w:p w14:paraId="04445DDF" w14:textId="39D100E8" w:rsidR="00A157B7" w:rsidRPr="00555E1A" w:rsidRDefault="0068570D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2737F2" w:rsidRPr="00555E1A">
        <w:rPr>
          <w:color w:val="000000" w:themeColor="text1"/>
          <w:highlight w:val="yellow"/>
        </w:rPr>
        <w:t>Aspirate</w:t>
      </w:r>
      <w:r w:rsidR="00A157B7" w:rsidRPr="00555E1A">
        <w:rPr>
          <w:color w:val="000000" w:themeColor="text1"/>
          <w:highlight w:val="yellow"/>
        </w:rPr>
        <w:t xml:space="preserve"> the remaining supernatant with a water pump and keep the pellet </w:t>
      </w:r>
      <w:r w:rsidR="002737F2" w:rsidRPr="00555E1A">
        <w:rPr>
          <w:color w:val="000000" w:themeColor="text1"/>
          <w:highlight w:val="yellow"/>
        </w:rPr>
        <w:t xml:space="preserve">of </w:t>
      </w:r>
      <w:r w:rsidR="00A157B7" w:rsidRPr="00555E1A">
        <w:rPr>
          <w:color w:val="000000" w:themeColor="text1"/>
          <w:highlight w:val="yellow"/>
        </w:rPr>
        <w:t>concentra</w:t>
      </w:r>
      <w:r w:rsidR="00532CFD" w:rsidRPr="00555E1A">
        <w:rPr>
          <w:color w:val="000000" w:themeColor="text1"/>
          <w:highlight w:val="yellow"/>
        </w:rPr>
        <w:t>ted intact chloroplasts on ice</w:t>
      </w:r>
      <w:r w:rsidR="00532CFD" w:rsidRPr="00AF7BAE">
        <w:rPr>
          <w:color w:val="000000" w:themeColor="text1"/>
          <w:highlight w:val="yellow"/>
        </w:rPr>
        <w:t>.</w:t>
      </w:r>
    </w:p>
    <w:p w14:paraId="06C1CE12" w14:textId="6B526E13" w:rsidR="00A157B7" w:rsidRPr="00555E1A" w:rsidRDefault="0068570D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Before </w:t>
      </w:r>
      <w:r w:rsidR="001C4867" w:rsidRPr="00555E1A">
        <w:rPr>
          <w:color w:val="000000" w:themeColor="text1"/>
          <w:highlight w:val="yellow"/>
        </w:rPr>
        <w:t>chloroplast</w:t>
      </w:r>
      <w:r w:rsidR="00A157B7" w:rsidRPr="00555E1A">
        <w:rPr>
          <w:color w:val="000000" w:themeColor="text1"/>
          <w:highlight w:val="yellow"/>
        </w:rPr>
        <w:t xml:space="preserve"> lysis, </w:t>
      </w:r>
      <w:r w:rsidR="001C4867" w:rsidRPr="00555E1A">
        <w:rPr>
          <w:color w:val="000000" w:themeColor="text1"/>
          <w:highlight w:val="yellow"/>
        </w:rPr>
        <w:t xml:space="preserve">keep </w:t>
      </w:r>
      <w:r w:rsidR="00A157B7" w:rsidRPr="00555E1A">
        <w:rPr>
          <w:color w:val="000000" w:themeColor="text1"/>
          <w:highlight w:val="yellow"/>
        </w:rPr>
        <w:t xml:space="preserve">an aliquot of intact chloroplast fraction in ~1ml of washing medium </w:t>
      </w:r>
      <w:r w:rsidR="001C4867" w:rsidRPr="00555E1A">
        <w:rPr>
          <w:color w:val="000000" w:themeColor="text1"/>
          <w:highlight w:val="yellow"/>
        </w:rPr>
        <w:t>for further</w:t>
      </w:r>
      <w:r w:rsidR="00A157B7" w:rsidRPr="00555E1A">
        <w:rPr>
          <w:color w:val="000000" w:themeColor="text1"/>
          <w:highlight w:val="yellow"/>
        </w:rPr>
        <w:t xml:space="preserve"> analyse</w:t>
      </w:r>
      <w:r w:rsidR="001C4867" w:rsidRPr="00555E1A">
        <w:rPr>
          <w:color w:val="000000" w:themeColor="text1"/>
          <w:highlight w:val="yellow"/>
        </w:rPr>
        <w:t>s</w:t>
      </w:r>
      <w:r w:rsidR="00A157B7" w:rsidRPr="00555E1A">
        <w:rPr>
          <w:color w:val="000000" w:themeColor="text1"/>
          <w:highlight w:val="yellow"/>
        </w:rPr>
        <w:t xml:space="preserve"> </w:t>
      </w:r>
      <w:r w:rsidR="001C4867" w:rsidRPr="00555E1A">
        <w:rPr>
          <w:color w:val="000000" w:themeColor="text1"/>
          <w:highlight w:val="yellow"/>
        </w:rPr>
        <w:t xml:space="preserve">using </w:t>
      </w:r>
      <w:r w:rsidR="00A157B7" w:rsidRPr="00555E1A">
        <w:rPr>
          <w:color w:val="000000" w:themeColor="text1"/>
          <w:highlight w:val="yellow"/>
        </w:rPr>
        <w:t xml:space="preserve">SDS-PAGE and </w:t>
      </w:r>
      <w:r w:rsidR="001C4867" w:rsidRPr="00555E1A">
        <w:rPr>
          <w:color w:val="000000" w:themeColor="text1"/>
          <w:highlight w:val="yellow"/>
        </w:rPr>
        <w:t>western blotting</w:t>
      </w:r>
      <w:r w:rsidR="00A157B7" w:rsidRPr="00555E1A">
        <w:rPr>
          <w:color w:val="000000" w:themeColor="text1"/>
          <w:highlight w:val="yellow"/>
        </w:rPr>
        <w:t xml:space="preserve">. </w:t>
      </w:r>
      <w:r w:rsidR="006858AC" w:rsidRPr="006858AC">
        <w:rPr>
          <w:i/>
          <w:color w:val="000000" w:themeColor="text1"/>
          <w:highlight w:val="cyan"/>
        </w:rPr>
        <w:t>Do not forget to k</w:t>
      </w:r>
      <w:r w:rsidR="001C4867" w:rsidRPr="006858AC">
        <w:rPr>
          <w:i/>
          <w:color w:val="000000" w:themeColor="text1"/>
          <w:highlight w:val="cyan"/>
        </w:rPr>
        <w:t xml:space="preserve">eep a small </w:t>
      </w:r>
      <w:r w:rsidR="00A157B7" w:rsidRPr="006858AC">
        <w:rPr>
          <w:i/>
          <w:color w:val="000000" w:themeColor="text1"/>
          <w:highlight w:val="cyan"/>
        </w:rPr>
        <w:t xml:space="preserve">aliquot </w:t>
      </w:r>
      <w:r w:rsidR="001C4867" w:rsidRPr="006858AC">
        <w:rPr>
          <w:i/>
          <w:color w:val="000000" w:themeColor="text1"/>
          <w:highlight w:val="cyan"/>
        </w:rPr>
        <w:t xml:space="preserve">of these intact chloroplasts </w:t>
      </w:r>
      <w:r w:rsidR="00A157B7" w:rsidRPr="006858AC">
        <w:rPr>
          <w:i/>
          <w:color w:val="000000" w:themeColor="text1"/>
          <w:highlight w:val="cyan"/>
        </w:rPr>
        <w:t xml:space="preserve">for </w:t>
      </w:r>
      <w:r w:rsidR="001C4867" w:rsidRPr="006858AC">
        <w:rPr>
          <w:i/>
          <w:color w:val="000000" w:themeColor="text1"/>
          <w:highlight w:val="cyan"/>
        </w:rPr>
        <w:t xml:space="preserve">determination of </w:t>
      </w:r>
      <w:r w:rsidR="00A157B7" w:rsidRPr="006858AC">
        <w:rPr>
          <w:i/>
          <w:color w:val="000000" w:themeColor="text1"/>
          <w:highlight w:val="cyan"/>
        </w:rPr>
        <w:t xml:space="preserve">protein </w:t>
      </w:r>
      <w:r w:rsidR="001C4867" w:rsidRPr="006858AC">
        <w:rPr>
          <w:i/>
          <w:color w:val="000000" w:themeColor="text1"/>
          <w:highlight w:val="cyan"/>
        </w:rPr>
        <w:t>concentration</w:t>
      </w:r>
      <w:r w:rsidR="006858AC" w:rsidRPr="006858AC">
        <w:rPr>
          <w:i/>
          <w:color w:val="000000" w:themeColor="text1"/>
          <w:highlight w:val="cyan"/>
        </w:rPr>
        <w:t xml:space="preserve"> and to s</w:t>
      </w:r>
      <w:r w:rsidR="00A157B7" w:rsidRPr="006858AC">
        <w:rPr>
          <w:i/>
          <w:color w:val="000000" w:themeColor="text1"/>
          <w:highlight w:val="cyan"/>
        </w:rPr>
        <w:t xml:space="preserve">tore </w:t>
      </w:r>
      <w:r w:rsidR="006858AC" w:rsidRPr="006858AC">
        <w:rPr>
          <w:i/>
          <w:color w:val="000000" w:themeColor="text1"/>
          <w:highlight w:val="cyan"/>
        </w:rPr>
        <w:t>this</w:t>
      </w:r>
      <w:r w:rsidR="001C4867" w:rsidRPr="006858AC">
        <w:rPr>
          <w:i/>
          <w:color w:val="000000" w:themeColor="text1"/>
          <w:highlight w:val="cyan"/>
        </w:rPr>
        <w:t xml:space="preserve"> </w:t>
      </w:r>
      <w:r w:rsidR="00A157B7" w:rsidRPr="006858AC">
        <w:rPr>
          <w:i/>
          <w:color w:val="000000" w:themeColor="text1"/>
          <w:highlight w:val="cyan"/>
        </w:rPr>
        <w:t xml:space="preserve">intact chloroplast </w:t>
      </w:r>
      <w:r w:rsidR="006858AC" w:rsidRPr="006858AC">
        <w:rPr>
          <w:i/>
          <w:color w:val="000000" w:themeColor="text1"/>
          <w:highlight w:val="cyan"/>
        </w:rPr>
        <w:t>aliquot</w:t>
      </w:r>
      <w:r w:rsidR="00A157B7" w:rsidRPr="006858AC">
        <w:rPr>
          <w:i/>
          <w:color w:val="000000" w:themeColor="text1"/>
          <w:highlight w:val="cyan"/>
        </w:rPr>
        <w:t xml:space="preserve"> in liquid n</w:t>
      </w:r>
      <w:r w:rsidR="006858AC" w:rsidRPr="006858AC">
        <w:rPr>
          <w:i/>
          <w:color w:val="000000" w:themeColor="text1"/>
          <w:highlight w:val="cyan"/>
        </w:rPr>
        <w:t>itrogen for further experiments!</w:t>
      </w:r>
    </w:p>
    <w:p w14:paraId="540B459B" w14:textId="77777777" w:rsidR="00A157B7" w:rsidRPr="00555E1A" w:rsidRDefault="00A157B7" w:rsidP="0068570D">
      <w:pPr>
        <w:pStyle w:val="Paragraphedeliste"/>
        <w:ind w:left="0"/>
        <w:rPr>
          <w:color w:val="000000" w:themeColor="text1"/>
          <w:highlight w:val="yellow"/>
        </w:rPr>
      </w:pPr>
    </w:p>
    <w:p w14:paraId="1C269206" w14:textId="77777777" w:rsidR="00A157B7" w:rsidRPr="00555E1A" w:rsidRDefault="00A157B7" w:rsidP="0068570D">
      <w:pPr>
        <w:widowControl/>
        <w:numPr>
          <w:ilvl w:val="0"/>
          <w:numId w:val="26"/>
        </w:numPr>
        <w:ind w:left="0" w:firstLine="0"/>
        <w:rPr>
          <w:b/>
          <w:color w:val="000000" w:themeColor="text1"/>
          <w:highlight w:val="yellow"/>
        </w:rPr>
      </w:pPr>
      <w:r w:rsidRPr="00555E1A">
        <w:rPr>
          <w:b/>
          <w:color w:val="000000" w:themeColor="text1"/>
          <w:highlight w:val="yellow"/>
        </w:rPr>
        <w:t>Lysis of intact chloroplasts using a hypotonic buffer and purification of chloroplast sub-compartments on discontinuous sucrose gradients</w:t>
      </w:r>
    </w:p>
    <w:p w14:paraId="75919931" w14:textId="79C5182F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lastRenderedPageBreak/>
        <w:t>-</w:t>
      </w:r>
      <w:r w:rsidR="00A157B7" w:rsidRPr="00555E1A">
        <w:rPr>
          <w:color w:val="000000" w:themeColor="text1"/>
          <w:highlight w:val="yellow"/>
        </w:rPr>
        <w:t xml:space="preserve">Lyse the purified intact chloroplasts by </w:t>
      </w:r>
      <w:proofErr w:type="spellStart"/>
      <w:r w:rsidR="00C25690" w:rsidRPr="00555E1A">
        <w:rPr>
          <w:color w:val="000000" w:themeColor="text1"/>
          <w:highlight w:val="yellow"/>
        </w:rPr>
        <w:t>resuspending</w:t>
      </w:r>
      <w:proofErr w:type="spellEnd"/>
      <w:r w:rsidR="00C25690" w:rsidRPr="00555E1A">
        <w:rPr>
          <w:color w:val="000000" w:themeColor="text1"/>
          <w:highlight w:val="yellow"/>
        </w:rPr>
        <w:t xml:space="preserve"> </w:t>
      </w:r>
      <w:r w:rsidR="00842455" w:rsidRPr="00555E1A">
        <w:rPr>
          <w:color w:val="000000" w:themeColor="text1"/>
          <w:highlight w:val="yellow"/>
        </w:rPr>
        <w:t xml:space="preserve">the </w:t>
      </w:r>
      <w:r w:rsidR="00524F6E" w:rsidRPr="00555E1A">
        <w:rPr>
          <w:color w:val="000000" w:themeColor="text1"/>
          <w:highlight w:val="yellow"/>
        </w:rPr>
        <w:t xml:space="preserve">pellet </w:t>
      </w:r>
      <w:r w:rsidR="00C25690" w:rsidRPr="00555E1A">
        <w:rPr>
          <w:color w:val="000000" w:themeColor="text1"/>
          <w:highlight w:val="yellow"/>
        </w:rPr>
        <w:t xml:space="preserve">in hypotonic medium that contains protease inhibitors </w:t>
      </w:r>
      <w:r w:rsidR="00A157B7" w:rsidRPr="00555E1A">
        <w:rPr>
          <w:color w:val="000000" w:themeColor="text1"/>
          <w:highlight w:val="yellow"/>
        </w:rPr>
        <w:t>(the final volume should not exceed 12 m</w:t>
      </w:r>
      <w:r w:rsidR="00532CFD" w:rsidRPr="00555E1A">
        <w:rPr>
          <w:color w:val="000000" w:themeColor="text1"/>
          <w:highlight w:val="yellow"/>
        </w:rPr>
        <w:t xml:space="preserve">L). From this step, the use of </w:t>
      </w:r>
      <w:proofErr w:type="spellStart"/>
      <w:r w:rsidR="00532CFD" w:rsidRPr="00555E1A">
        <w:rPr>
          <w:color w:val="000000" w:themeColor="text1"/>
          <w:highlight w:val="yellow"/>
        </w:rPr>
        <w:t>P</w:t>
      </w:r>
      <w:r w:rsidR="00A157B7" w:rsidRPr="00555E1A">
        <w:rPr>
          <w:color w:val="000000" w:themeColor="text1"/>
          <w:highlight w:val="yellow"/>
        </w:rPr>
        <w:t>ipetman</w:t>
      </w:r>
      <w:proofErr w:type="spellEnd"/>
      <w:r w:rsidR="00A157B7" w:rsidRPr="00555E1A">
        <w:rPr>
          <w:color w:val="000000" w:themeColor="text1"/>
          <w:highlight w:val="yellow"/>
        </w:rPr>
        <w:t xml:space="preserve"> with fine tips is possible</w:t>
      </w:r>
      <w:r w:rsidR="00524F6E" w:rsidRPr="00555E1A">
        <w:rPr>
          <w:color w:val="000000" w:themeColor="text1"/>
          <w:highlight w:val="yellow"/>
        </w:rPr>
        <w:t xml:space="preserve"> since intactness of chloroplasts is no more </w:t>
      </w:r>
      <w:r w:rsidR="0078783C" w:rsidRPr="00555E1A">
        <w:rPr>
          <w:color w:val="000000" w:themeColor="text1"/>
          <w:highlight w:val="yellow"/>
        </w:rPr>
        <w:t>essential</w:t>
      </w:r>
      <w:r w:rsidR="00A157B7" w:rsidRPr="00555E1A">
        <w:rPr>
          <w:color w:val="000000" w:themeColor="text1"/>
          <w:highlight w:val="yellow"/>
        </w:rPr>
        <w:t>.</w:t>
      </w:r>
    </w:p>
    <w:p w14:paraId="6A23388E" w14:textId="193DBFAF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C25690" w:rsidRPr="00555E1A">
        <w:rPr>
          <w:color w:val="000000" w:themeColor="text1"/>
          <w:highlight w:val="yellow"/>
        </w:rPr>
        <w:t>Slowly l</w:t>
      </w:r>
      <w:r w:rsidR="00A157B7" w:rsidRPr="00555E1A">
        <w:rPr>
          <w:color w:val="000000" w:themeColor="text1"/>
          <w:highlight w:val="yellow"/>
        </w:rPr>
        <w:t xml:space="preserve">oad </w:t>
      </w:r>
      <w:r w:rsidR="007A2D50" w:rsidRPr="00555E1A">
        <w:rPr>
          <w:color w:val="000000" w:themeColor="text1"/>
          <w:highlight w:val="yellow"/>
        </w:rPr>
        <w:t xml:space="preserve">3 mL of the </w:t>
      </w:r>
      <w:r w:rsidR="00A157B7" w:rsidRPr="00555E1A">
        <w:rPr>
          <w:color w:val="000000" w:themeColor="text1"/>
          <w:highlight w:val="yellow"/>
        </w:rPr>
        <w:t xml:space="preserve">lysed chloroplasts on the top of </w:t>
      </w:r>
      <w:r w:rsidR="007A2D50" w:rsidRPr="00555E1A">
        <w:rPr>
          <w:color w:val="000000" w:themeColor="text1"/>
          <w:highlight w:val="yellow"/>
        </w:rPr>
        <w:t>each</w:t>
      </w:r>
      <w:r w:rsidR="00A157B7" w:rsidRPr="00555E1A">
        <w:rPr>
          <w:color w:val="000000" w:themeColor="text1"/>
          <w:highlight w:val="yellow"/>
        </w:rPr>
        <w:t xml:space="preserve"> preformed sucrose gradients using a peristaltic pump.</w:t>
      </w:r>
    </w:p>
    <w:p w14:paraId="28257CB7" w14:textId="397D8C17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Ultracentrifuge </w:t>
      </w:r>
      <w:r w:rsidR="007A2D50" w:rsidRPr="00555E1A">
        <w:rPr>
          <w:color w:val="000000" w:themeColor="text1"/>
          <w:highlight w:val="yellow"/>
        </w:rPr>
        <w:t xml:space="preserve">the gradients </w:t>
      </w:r>
      <w:r w:rsidR="00A157B7" w:rsidRPr="00555E1A">
        <w:rPr>
          <w:color w:val="000000" w:themeColor="text1"/>
          <w:highlight w:val="yellow"/>
        </w:rPr>
        <w:t xml:space="preserve">for 1 h </w:t>
      </w:r>
      <w:r w:rsidR="00C25690" w:rsidRPr="00555E1A">
        <w:rPr>
          <w:color w:val="000000" w:themeColor="text1"/>
          <w:highlight w:val="yellow"/>
        </w:rPr>
        <w:t xml:space="preserve">at 70,000 </w:t>
      </w:r>
      <w:r w:rsidR="00C25690" w:rsidRPr="00555E1A">
        <w:rPr>
          <w:i/>
          <w:color w:val="000000" w:themeColor="text1"/>
          <w:highlight w:val="yellow"/>
        </w:rPr>
        <w:t>g</w:t>
      </w:r>
      <w:r w:rsidR="00A157B7" w:rsidRPr="00555E1A">
        <w:rPr>
          <w:color w:val="000000" w:themeColor="text1"/>
          <w:highlight w:val="yellow"/>
        </w:rPr>
        <w:t xml:space="preserve">. </w:t>
      </w:r>
      <w:r w:rsidR="00A157B7" w:rsidRPr="006858AC">
        <w:rPr>
          <w:i/>
          <w:color w:val="000000" w:themeColor="text1"/>
          <w:highlight w:val="cyan"/>
        </w:rPr>
        <w:t xml:space="preserve">Do not forget to </w:t>
      </w:r>
      <w:del w:id="8" w:author="BOUCHNAK Imen 247267" w:date="2018-07-11T18:10:00Z">
        <w:r w:rsidR="00A157B7" w:rsidRPr="006858AC" w:rsidDel="00914ED0">
          <w:rPr>
            <w:i/>
            <w:color w:val="000000" w:themeColor="text1"/>
            <w:highlight w:val="cyan"/>
          </w:rPr>
          <w:delText xml:space="preserve">equilibrate </w:delText>
        </w:r>
      </w:del>
      <w:ins w:id="9" w:author="BOUCHNAK Imen 247267" w:date="2018-07-11T18:10:00Z">
        <w:r w:rsidR="00914ED0">
          <w:rPr>
            <w:i/>
            <w:color w:val="000000" w:themeColor="text1"/>
            <w:highlight w:val="cyan"/>
          </w:rPr>
          <w:t>balance</w:t>
        </w:r>
        <w:r w:rsidR="00914ED0" w:rsidRPr="006858AC">
          <w:rPr>
            <w:i/>
            <w:color w:val="000000" w:themeColor="text1"/>
            <w:highlight w:val="cyan"/>
          </w:rPr>
          <w:t xml:space="preserve"> </w:t>
        </w:r>
      </w:ins>
      <w:r w:rsidR="00A157B7" w:rsidRPr="006858AC">
        <w:rPr>
          <w:i/>
          <w:color w:val="000000" w:themeColor="text1"/>
          <w:highlight w:val="cyan"/>
        </w:rPr>
        <w:t>pairs of tubes using hypotonic medium buffer</w:t>
      </w:r>
      <w:r w:rsidR="00524F6E" w:rsidRPr="006858AC">
        <w:rPr>
          <w:i/>
          <w:color w:val="000000" w:themeColor="text1"/>
          <w:highlight w:val="cyan"/>
        </w:rPr>
        <w:t xml:space="preserve"> prior to centrifugation</w:t>
      </w:r>
      <w:r w:rsidR="006858AC" w:rsidRPr="006858AC">
        <w:rPr>
          <w:i/>
          <w:color w:val="000000" w:themeColor="text1"/>
          <w:highlight w:val="cyan"/>
        </w:rPr>
        <w:t>!</w:t>
      </w:r>
    </w:p>
    <w:p w14:paraId="05FF3017" w14:textId="28464FBE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Carefully recover the soluble stromal proteins by pipetting the upper </w:t>
      </w:r>
      <w:r w:rsidR="00033D7A" w:rsidRPr="00555E1A">
        <w:rPr>
          <w:color w:val="000000" w:themeColor="text1"/>
          <w:highlight w:val="yellow"/>
        </w:rPr>
        <w:t xml:space="preserve">phase </w:t>
      </w:r>
      <w:r w:rsidR="00A157B7" w:rsidRPr="00555E1A">
        <w:rPr>
          <w:color w:val="000000" w:themeColor="text1"/>
          <w:highlight w:val="yellow"/>
        </w:rPr>
        <w:t xml:space="preserve">of the gradient (3 mL from each gradient). Take an aliquot for </w:t>
      </w:r>
      <w:r w:rsidR="00156EB6" w:rsidRPr="00555E1A">
        <w:rPr>
          <w:color w:val="000000" w:themeColor="text1"/>
          <w:highlight w:val="yellow"/>
        </w:rPr>
        <w:t>determination of protein concentration</w:t>
      </w:r>
      <w:r w:rsidR="00A157B7" w:rsidRPr="00555E1A">
        <w:rPr>
          <w:color w:val="000000" w:themeColor="text1"/>
          <w:highlight w:val="yellow"/>
        </w:rPr>
        <w:t>.</w:t>
      </w:r>
      <w:r w:rsidR="00A157B7" w:rsidRPr="00555E1A">
        <w:rPr>
          <w:color w:val="000000" w:themeColor="text1"/>
          <w:highlight w:val="yellow"/>
          <w:lang w:val="en-GB"/>
        </w:rPr>
        <w:t xml:space="preserve"> </w:t>
      </w:r>
      <w:r w:rsidR="00A157B7" w:rsidRPr="00555E1A">
        <w:rPr>
          <w:color w:val="000000" w:themeColor="text1"/>
          <w:highlight w:val="yellow"/>
        </w:rPr>
        <w:t>Store the stroma in liquid nitrogen for further experiments.</w:t>
      </w:r>
    </w:p>
    <w:p w14:paraId="41E49796" w14:textId="2C6DE44C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Aspirate the remaining upper </w:t>
      </w:r>
      <w:r w:rsidR="00033D7A" w:rsidRPr="00555E1A">
        <w:rPr>
          <w:color w:val="000000" w:themeColor="text1"/>
          <w:highlight w:val="yellow"/>
        </w:rPr>
        <w:t xml:space="preserve">phase </w:t>
      </w:r>
      <w:r w:rsidR="00A157B7" w:rsidRPr="00555E1A">
        <w:rPr>
          <w:color w:val="000000" w:themeColor="text1"/>
          <w:highlight w:val="yellow"/>
        </w:rPr>
        <w:t xml:space="preserve">of each gradient </w:t>
      </w:r>
      <w:r w:rsidR="00524F6E" w:rsidRPr="00555E1A">
        <w:rPr>
          <w:color w:val="000000" w:themeColor="text1"/>
          <w:highlight w:val="yellow"/>
        </w:rPr>
        <w:t>up to</w:t>
      </w:r>
      <w:r w:rsidR="00A157B7" w:rsidRPr="00555E1A">
        <w:rPr>
          <w:color w:val="000000" w:themeColor="text1"/>
          <w:highlight w:val="yellow"/>
        </w:rPr>
        <w:t xml:space="preserve"> the y</w:t>
      </w:r>
      <w:r w:rsidR="004E3699" w:rsidRPr="00555E1A">
        <w:rPr>
          <w:color w:val="000000" w:themeColor="text1"/>
          <w:highlight w:val="yellow"/>
        </w:rPr>
        <w:t>ellow band, using a water pump.</w:t>
      </w:r>
    </w:p>
    <w:p w14:paraId="5C293AE6" w14:textId="61208D95" w:rsidR="00A157B7" w:rsidRPr="00555E1A" w:rsidRDefault="00A157B7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Re</w:t>
      </w:r>
      <w:r w:rsidR="00FF69B1" w:rsidRPr="00555E1A">
        <w:rPr>
          <w:color w:val="000000" w:themeColor="text1"/>
          <w:highlight w:val="yellow"/>
        </w:rPr>
        <w:t>trieve</w:t>
      </w:r>
      <w:r w:rsidRPr="00555E1A">
        <w:rPr>
          <w:color w:val="000000" w:themeColor="text1"/>
          <w:highlight w:val="yellow"/>
        </w:rPr>
        <w:t xml:space="preserve"> the yellow band </w:t>
      </w:r>
      <w:r w:rsidR="00FF69B1" w:rsidRPr="00555E1A">
        <w:rPr>
          <w:color w:val="000000" w:themeColor="text1"/>
          <w:highlight w:val="yellow"/>
        </w:rPr>
        <w:t>(</w:t>
      </w:r>
      <w:r w:rsidR="0078783C" w:rsidRPr="00555E1A">
        <w:rPr>
          <w:color w:val="000000" w:themeColor="text1"/>
          <w:highlight w:val="yellow"/>
        </w:rPr>
        <w:t>the envelope</w:t>
      </w:r>
      <w:r w:rsidR="00FF69B1" w:rsidRPr="00555E1A">
        <w:rPr>
          <w:color w:val="000000" w:themeColor="text1"/>
          <w:highlight w:val="yellow"/>
        </w:rPr>
        <w:t>)</w:t>
      </w:r>
      <w:r w:rsidR="0078783C" w:rsidRPr="00555E1A">
        <w:rPr>
          <w:color w:val="000000" w:themeColor="text1"/>
          <w:highlight w:val="yellow"/>
        </w:rPr>
        <w:t xml:space="preserve"> with a </w:t>
      </w:r>
      <w:proofErr w:type="spellStart"/>
      <w:r w:rsidR="0078783C" w:rsidRPr="00555E1A">
        <w:rPr>
          <w:color w:val="000000" w:themeColor="text1"/>
          <w:highlight w:val="yellow"/>
        </w:rPr>
        <w:t>P</w:t>
      </w:r>
      <w:r w:rsidRPr="00555E1A">
        <w:rPr>
          <w:color w:val="000000" w:themeColor="text1"/>
          <w:highlight w:val="yellow"/>
        </w:rPr>
        <w:t>ipetman</w:t>
      </w:r>
      <w:proofErr w:type="spellEnd"/>
      <w:r w:rsidRPr="00555E1A">
        <w:rPr>
          <w:color w:val="000000" w:themeColor="text1"/>
          <w:highlight w:val="yellow"/>
        </w:rPr>
        <w:t xml:space="preserve"> (~ 1mL from each gradient). Pool the envelope</w:t>
      </w:r>
      <w:r w:rsidR="0068570D" w:rsidRPr="00555E1A">
        <w:rPr>
          <w:color w:val="000000" w:themeColor="text1"/>
          <w:highlight w:val="yellow"/>
        </w:rPr>
        <w:t>s in one tube</w:t>
      </w:r>
      <w:r w:rsidR="0078783C" w:rsidRPr="00555E1A">
        <w:rPr>
          <w:color w:val="000000" w:themeColor="text1"/>
          <w:highlight w:val="yellow"/>
        </w:rPr>
        <w:t>.</w:t>
      </w:r>
    </w:p>
    <w:p w14:paraId="34C56531" w14:textId="77777777" w:rsidR="00A157B7" w:rsidRPr="00555E1A" w:rsidRDefault="00A157B7" w:rsidP="0068570D">
      <w:pPr>
        <w:pStyle w:val="Paragraphedeliste"/>
        <w:ind w:left="0"/>
        <w:rPr>
          <w:color w:val="000000" w:themeColor="text1"/>
          <w:highlight w:val="yellow"/>
        </w:rPr>
      </w:pPr>
    </w:p>
    <w:p w14:paraId="13C7E843" w14:textId="77777777" w:rsidR="00A157B7" w:rsidRPr="00555E1A" w:rsidRDefault="00A157B7" w:rsidP="0068570D">
      <w:pPr>
        <w:widowControl/>
        <w:numPr>
          <w:ilvl w:val="0"/>
          <w:numId w:val="26"/>
        </w:numPr>
        <w:ind w:left="0" w:firstLine="0"/>
        <w:rPr>
          <w:b/>
          <w:color w:val="000000" w:themeColor="text1"/>
          <w:highlight w:val="yellow"/>
        </w:rPr>
      </w:pPr>
      <w:r w:rsidRPr="00555E1A">
        <w:rPr>
          <w:b/>
          <w:color w:val="000000" w:themeColor="text1"/>
          <w:highlight w:val="yellow"/>
        </w:rPr>
        <w:t>Washing and concentration of thylakoid and envelope membrane systems</w:t>
      </w:r>
    </w:p>
    <w:p w14:paraId="0B159971" w14:textId="732A1DD0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proofErr w:type="spellStart"/>
      <w:r w:rsidR="00A157B7" w:rsidRPr="00555E1A">
        <w:rPr>
          <w:color w:val="000000" w:themeColor="text1"/>
          <w:highlight w:val="yellow"/>
        </w:rPr>
        <w:t>Resuspend</w:t>
      </w:r>
      <w:proofErr w:type="spellEnd"/>
      <w:r w:rsidR="00A157B7" w:rsidRPr="00555E1A">
        <w:rPr>
          <w:color w:val="000000" w:themeColor="text1"/>
          <w:highlight w:val="yellow"/>
        </w:rPr>
        <w:t xml:space="preserve"> thylakoids (green pellets) in membrane washing </w:t>
      </w:r>
      <w:r w:rsidR="00D83219" w:rsidRPr="00555E1A">
        <w:rPr>
          <w:color w:val="000000" w:themeColor="text1"/>
          <w:highlight w:val="yellow"/>
        </w:rPr>
        <w:t xml:space="preserve">buffer </w:t>
      </w:r>
      <w:r w:rsidRPr="00555E1A">
        <w:rPr>
          <w:color w:val="000000" w:themeColor="text1"/>
          <w:highlight w:val="yellow"/>
        </w:rPr>
        <w:t xml:space="preserve">containing </w:t>
      </w:r>
      <w:r w:rsidR="00A157B7" w:rsidRPr="00555E1A">
        <w:rPr>
          <w:color w:val="000000" w:themeColor="text1"/>
          <w:highlight w:val="yellow"/>
        </w:rPr>
        <w:t>protease inhibitors).</w:t>
      </w:r>
    </w:p>
    <w:p w14:paraId="2A536B44" w14:textId="07A9E531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Dilute the envelope and thylakoid suspensions 3-4-fold in membrane washing medium and ultracentrifuge for 1 h </w:t>
      </w:r>
      <w:r w:rsidR="00D83219" w:rsidRPr="00555E1A">
        <w:rPr>
          <w:color w:val="000000" w:themeColor="text1"/>
          <w:highlight w:val="yellow"/>
        </w:rPr>
        <w:t xml:space="preserve">at 110,000 </w:t>
      </w:r>
      <w:r w:rsidR="00D83219" w:rsidRPr="00555E1A">
        <w:rPr>
          <w:i/>
          <w:color w:val="000000" w:themeColor="text1"/>
          <w:highlight w:val="yellow"/>
        </w:rPr>
        <w:t>g</w:t>
      </w:r>
      <w:r w:rsidR="00A157B7" w:rsidRPr="00555E1A">
        <w:rPr>
          <w:color w:val="000000" w:themeColor="text1"/>
          <w:highlight w:val="yellow"/>
        </w:rPr>
        <w:t xml:space="preserve">. </w:t>
      </w:r>
      <w:r w:rsidR="00A157B7" w:rsidRPr="00D442C9">
        <w:rPr>
          <w:i/>
          <w:color w:val="000000" w:themeColor="text1"/>
          <w:highlight w:val="cyan"/>
        </w:rPr>
        <w:t xml:space="preserve">Do not forget to </w:t>
      </w:r>
      <w:del w:id="10" w:author="BOUCHNAK Imen 247267" w:date="2018-07-11T18:10:00Z">
        <w:r w:rsidR="00A157B7" w:rsidRPr="00D442C9" w:rsidDel="00914ED0">
          <w:rPr>
            <w:i/>
            <w:color w:val="000000" w:themeColor="text1"/>
            <w:highlight w:val="cyan"/>
          </w:rPr>
          <w:delText xml:space="preserve">equilibrate </w:delText>
        </w:r>
      </w:del>
      <w:ins w:id="11" w:author="BOUCHNAK Imen 247267" w:date="2018-07-11T18:10:00Z">
        <w:r w:rsidR="00914ED0">
          <w:rPr>
            <w:i/>
            <w:color w:val="000000" w:themeColor="text1"/>
            <w:highlight w:val="cyan"/>
          </w:rPr>
          <w:t xml:space="preserve">balance </w:t>
        </w:r>
      </w:ins>
      <w:bookmarkStart w:id="12" w:name="_GoBack"/>
      <w:bookmarkEnd w:id="12"/>
      <w:r w:rsidR="00A157B7" w:rsidRPr="00D442C9">
        <w:rPr>
          <w:i/>
          <w:color w:val="000000" w:themeColor="text1"/>
          <w:highlight w:val="cyan"/>
        </w:rPr>
        <w:t>pairs of tubes using membrane washing buffer</w:t>
      </w:r>
      <w:r w:rsidR="00524F6E" w:rsidRPr="00D442C9">
        <w:rPr>
          <w:i/>
          <w:color w:val="000000" w:themeColor="text1"/>
          <w:highlight w:val="cyan"/>
        </w:rPr>
        <w:t xml:space="preserve"> prior to centrifugation</w:t>
      </w:r>
      <w:r w:rsidR="00D442C9" w:rsidRPr="00D442C9">
        <w:rPr>
          <w:i/>
          <w:color w:val="000000" w:themeColor="text1"/>
          <w:highlight w:val="cyan"/>
        </w:rPr>
        <w:t>!</w:t>
      </w:r>
    </w:p>
    <w:p w14:paraId="00C5B5DA" w14:textId="2AD5E5C8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>Carefully aspirate the supernatants using a water pump.</w:t>
      </w:r>
    </w:p>
    <w:p w14:paraId="50E82F27" w14:textId="793D910E" w:rsidR="00D32A9B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r w:rsidR="00A157B7" w:rsidRPr="00555E1A">
        <w:rPr>
          <w:color w:val="000000" w:themeColor="text1"/>
          <w:highlight w:val="yellow"/>
        </w:rPr>
        <w:t xml:space="preserve">Add ~100 µL of membrane washing </w:t>
      </w:r>
      <w:r w:rsidR="00D83219" w:rsidRPr="00555E1A">
        <w:rPr>
          <w:color w:val="000000" w:themeColor="text1"/>
          <w:highlight w:val="yellow"/>
        </w:rPr>
        <w:t xml:space="preserve">buffer </w:t>
      </w:r>
      <w:r w:rsidR="00D442C9">
        <w:rPr>
          <w:color w:val="000000" w:themeColor="text1"/>
          <w:highlight w:val="yellow"/>
        </w:rPr>
        <w:t>containing protease inhibitors</w:t>
      </w:r>
      <w:r w:rsidR="00A157B7" w:rsidRPr="00555E1A">
        <w:rPr>
          <w:color w:val="000000" w:themeColor="text1"/>
          <w:highlight w:val="yellow"/>
        </w:rPr>
        <w:t xml:space="preserve"> to the envelope pellet. Take an aliquot for determination</w:t>
      </w:r>
      <w:r w:rsidR="00156EB6" w:rsidRPr="00555E1A">
        <w:rPr>
          <w:color w:val="000000" w:themeColor="text1"/>
          <w:highlight w:val="yellow"/>
        </w:rPr>
        <w:t xml:space="preserve"> of protein concentration</w:t>
      </w:r>
      <w:r w:rsidR="00D442C9">
        <w:rPr>
          <w:color w:val="000000" w:themeColor="text1"/>
          <w:highlight w:val="yellow"/>
        </w:rPr>
        <w:t xml:space="preserve"> and s</w:t>
      </w:r>
      <w:r w:rsidR="00A157B7" w:rsidRPr="00555E1A">
        <w:rPr>
          <w:color w:val="000000" w:themeColor="text1"/>
          <w:highlight w:val="yellow"/>
        </w:rPr>
        <w:t xml:space="preserve">tore </w:t>
      </w:r>
      <w:r w:rsidR="005D2398" w:rsidRPr="00555E1A">
        <w:rPr>
          <w:color w:val="000000" w:themeColor="text1"/>
          <w:highlight w:val="yellow"/>
        </w:rPr>
        <w:t xml:space="preserve">the purified </w:t>
      </w:r>
      <w:r w:rsidR="00A157B7" w:rsidRPr="00555E1A">
        <w:rPr>
          <w:color w:val="000000" w:themeColor="text1"/>
          <w:highlight w:val="yellow"/>
        </w:rPr>
        <w:t>envelope membrane preparation in liquid nitrogen.</w:t>
      </w:r>
    </w:p>
    <w:p w14:paraId="11FAE4A4" w14:textId="5226E175" w:rsidR="00A157B7" w:rsidRPr="00555E1A" w:rsidRDefault="003A3322" w:rsidP="0068570D">
      <w:pPr>
        <w:pStyle w:val="Paragraphedeliste"/>
        <w:widowControl/>
        <w:ind w:left="0"/>
        <w:rPr>
          <w:color w:val="000000" w:themeColor="text1"/>
          <w:highlight w:val="yellow"/>
        </w:rPr>
      </w:pPr>
      <w:r w:rsidRPr="00555E1A">
        <w:rPr>
          <w:color w:val="000000" w:themeColor="text1"/>
          <w:highlight w:val="yellow"/>
        </w:rPr>
        <w:t>-</w:t>
      </w:r>
      <w:proofErr w:type="spellStart"/>
      <w:r w:rsidR="00A157B7" w:rsidRPr="00555E1A">
        <w:rPr>
          <w:color w:val="000000" w:themeColor="text1"/>
          <w:highlight w:val="yellow"/>
        </w:rPr>
        <w:t>Resuspend</w:t>
      </w:r>
      <w:proofErr w:type="spellEnd"/>
      <w:r w:rsidR="00A157B7" w:rsidRPr="00555E1A">
        <w:rPr>
          <w:color w:val="000000" w:themeColor="text1"/>
          <w:highlight w:val="yellow"/>
        </w:rPr>
        <w:t xml:space="preserve"> thylakoids pellet in 3 mL of membrane washing </w:t>
      </w:r>
      <w:r w:rsidR="00D83219" w:rsidRPr="00555E1A">
        <w:rPr>
          <w:color w:val="000000" w:themeColor="text1"/>
          <w:highlight w:val="yellow"/>
        </w:rPr>
        <w:t xml:space="preserve">buffer </w:t>
      </w:r>
      <w:r w:rsidR="00D442C9">
        <w:rPr>
          <w:color w:val="000000" w:themeColor="text1"/>
          <w:highlight w:val="yellow"/>
        </w:rPr>
        <w:t>containing protease inhibitors</w:t>
      </w:r>
      <w:r w:rsidR="00A157B7" w:rsidRPr="00555E1A">
        <w:rPr>
          <w:color w:val="000000" w:themeColor="text1"/>
          <w:highlight w:val="yellow"/>
        </w:rPr>
        <w:t xml:space="preserve">. Take an aliquot for </w:t>
      </w:r>
      <w:r w:rsidR="00156EB6" w:rsidRPr="00555E1A">
        <w:rPr>
          <w:color w:val="000000" w:themeColor="text1"/>
          <w:highlight w:val="yellow"/>
        </w:rPr>
        <w:t>determination of protein concentration</w:t>
      </w:r>
      <w:r w:rsidR="00D442C9">
        <w:rPr>
          <w:color w:val="000000" w:themeColor="text1"/>
          <w:highlight w:val="yellow"/>
        </w:rPr>
        <w:t xml:space="preserve"> and s</w:t>
      </w:r>
      <w:r w:rsidR="00A157B7" w:rsidRPr="00555E1A">
        <w:rPr>
          <w:color w:val="000000" w:themeColor="text1"/>
          <w:highlight w:val="yellow"/>
        </w:rPr>
        <w:t>tore thylakoid membrane fraction in liquid nitrogen.</w:t>
      </w:r>
    </w:p>
    <w:p w14:paraId="13FEA73C" w14:textId="77777777" w:rsidR="0052444E" w:rsidRPr="00555E1A" w:rsidRDefault="0052444E" w:rsidP="0068570D">
      <w:pPr>
        <w:pStyle w:val="NormalWeb"/>
        <w:spacing w:before="0" w:beforeAutospacing="0" w:after="0" w:afterAutospacing="0"/>
        <w:rPr>
          <w:highlight w:val="yellow"/>
        </w:rPr>
      </w:pPr>
    </w:p>
    <w:p w14:paraId="3E79FCA8" w14:textId="1E2A6A9E" w:rsidR="006305D7" w:rsidRPr="00555E1A" w:rsidRDefault="006305D7" w:rsidP="0068570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  <w:highlight w:val="yellow"/>
        </w:rPr>
      </w:pPr>
      <w:r w:rsidRPr="00555E1A">
        <w:rPr>
          <w:rFonts w:asciiTheme="minorHAnsi" w:hAnsiTheme="minorHAnsi" w:cstheme="minorHAnsi"/>
          <w:b/>
          <w:highlight w:val="yellow"/>
        </w:rPr>
        <w:t>REPRESENTATIVE RESULTS</w:t>
      </w:r>
      <w:r w:rsidR="00EF1462" w:rsidRPr="00555E1A">
        <w:rPr>
          <w:rFonts w:asciiTheme="minorHAnsi" w:hAnsiTheme="minorHAnsi" w:cstheme="minorHAnsi"/>
          <w:b/>
          <w:highlight w:val="yellow"/>
        </w:rPr>
        <w:t>:</w:t>
      </w:r>
    </w:p>
    <w:p w14:paraId="06166148" w14:textId="588E3968" w:rsidR="008147C0" w:rsidRDefault="007C135B" w:rsidP="0068570D">
      <w:pPr>
        <w:rPr>
          <w:rFonts w:asciiTheme="minorHAnsi" w:hAnsiTheme="minorHAnsi" w:cstheme="minorHAnsi"/>
          <w:color w:val="000000" w:themeColor="text1"/>
        </w:rPr>
      </w:pPr>
      <w:r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Successive steps of the procedure resulting in purified </w:t>
      </w:r>
      <w:r w:rsidR="00A3293E" w:rsidRPr="00555E1A">
        <w:rPr>
          <w:rFonts w:asciiTheme="minorHAnsi" w:hAnsiTheme="minorHAnsi" w:cstheme="minorHAnsi"/>
          <w:color w:val="000000" w:themeColor="text1"/>
          <w:highlight w:val="yellow"/>
        </w:rPr>
        <w:t>chloroplast and their</w:t>
      </w:r>
      <w:r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Pr="00555E1A">
        <w:rPr>
          <w:rFonts w:asciiTheme="minorHAnsi" w:hAnsiTheme="minorHAnsi" w:cstheme="minorHAnsi"/>
          <w:color w:val="000000" w:themeColor="text1"/>
          <w:highlight w:val="yellow"/>
        </w:rPr>
        <w:t>subcompartments</w:t>
      </w:r>
      <w:proofErr w:type="spellEnd"/>
      <w:r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 are</w:t>
      </w:r>
      <w:r w:rsidR="00FE5902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485489" w:rsidRPr="00555E1A">
        <w:rPr>
          <w:rFonts w:asciiTheme="minorHAnsi" w:hAnsiTheme="minorHAnsi" w:cstheme="minorHAnsi"/>
          <w:color w:val="000000" w:themeColor="text1"/>
          <w:highlight w:val="yellow"/>
        </w:rPr>
        <w:t>resumed</w:t>
      </w:r>
      <w:r w:rsidR="00FE5902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 in Figure </w:t>
      </w:r>
      <w:r w:rsidR="000D33A0" w:rsidRPr="00555E1A">
        <w:rPr>
          <w:rFonts w:asciiTheme="minorHAnsi" w:hAnsiTheme="minorHAnsi" w:cstheme="minorHAnsi"/>
          <w:color w:val="000000" w:themeColor="text1"/>
          <w:highlight w:val="yellow"/>
        </w:rPr>
        <w:t>2</w:t>
      </w:r>
      <w:r w:rsidR="00FE5902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  <w:r w:rsidR="00485489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proofErr w:type="spellStart"/>
      <w:r w:rsidR="00A3293E" w:rsidRPr="00555E1A">
        <w:rPr>
          <w:rFonts w:asciiTheme="minorHAnsi" w:hAnsiTheme="minorHAnsi" w:cstheme="minorHAnsi"/>
          <w:color w:val="000000" w:themeColor="text1"/>
          <w:highlight w:val="yellow"/>
        </w:rPr>
        <w:t>Percoll</w:t>
      </w:r>
      <w:proofErr w:type="spellEnd"/>
      <w:r w:rsidR="00485489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 gradient allows distinguishing intact chlor</w:t>
      </w:r>
      <w:r w:rsidR="00A3293E" w:rsidRPr="00555E1A">
        <w:rPr>
          <w:rFonts w:asciiTheme="minorHAnsi" w:hAnsiTheme="minorHAnsi" w:cstheme="minorHAnsi"/>
          <w:color w:val="000000" w:themeColor="text1"/>
          <w:highlight w:val="yellow"/>
        </w:rPr>
        <w:t>oplasts from broken chloroplast</w:t>
      </w:r>
      <w:r w:rsidR="00485489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 and mitochondria (top of the gradient) or nuclei and cell debris (bottom of the gradient). After rupture of the </w:t>
      </w:r>
      <w:proofErr w:type="spellStart"/>
      <w:r w:rsidR="00A3293E" w:rsidRPr="00555E1A">
        <w:rPr>
          <w:rFonts w:asciiTheme="minorHAnsi" w:hAnsiTheme="minorHAnsi" w:cstheme="minorHAnsi"/>
          <w:color w:val="000000" w:themeColor="text1"/>
          <w:highlight w:val="yellow"/>
        </w:rPr>
        <w:t>Percoll</w:t>
      </w:r>
      <w:proofErr w:type="spellEnd"/>
      <w:r w:rsidR="00A3293E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-purified </w:t>
      </w:r>
      <w:r w:rsidR="00485489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organelles thanks to an osmotic shock, the resulting fractions are separated on a sucrose gradient. </w:t>
      </w:r>
      <w:r w:rsidR="00A3293E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The stroma (soluble </w:t>
      </w:r>
      <w:r w:rsidR="00D83219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part </w:t>
      </w:r>
      <w:r w:rsidR="00A3293E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of the chloroplast) is floating at the surface of the </w:t>
      </w:r>
      <w:r w:rsidR="000D7CAE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sucrose </w:t>
      </w:r>
      <w:r w:rsidR="00A3293E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gradient. The light envelope membrane vesicles are recovered as a </w:t>
      </w:r>
      <w:r w:rsidR="00DA2216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discrete </w:t>
      </w:r>
      <w:r w:rsidR="00A3293E" w:rsidRPr="00555E1A">
        <w:rPr>
          <w:color w:val="000000" w:themeColor="text1"/>
          <w:highlight w:val="yellow"/>
        </w:rPr>
        <w:t>yellow band at the 0.6/0.93 M sucrose interface. The heaviest thylakoid membranes vesicles are concentrated at the bottom of the tube.</w:t>
      </w:r>
      <w:r w:rsidR="00A3293E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84379" w:rsidRPr="00555E1A">
        <w:rPr>
          <w:rFonts w:asciiTheme="minorHAnsi" w:hAnsiTheme="minorHAnsi" w:cstheme="minorHAnsi"/>
          <w:color w:val="000000" w:themeColor="text1"/>
          <w:highlight w:val="yellow"/>
        </w:rPr>
        <w:t>After recovery</w:t>
      </w:r>
      <w:r w:rsidR="00DA2216" w:rsidRPr="00555E1A">
        <w:rPr>
          <w:rFonts w:asciiTheme="minorHAnsi" w:hAnsiTheme="minorHAnsi" w:cstheme="minorHAnsi"/>
          <w:color w:val="000000" w:themeColor="text1"/>
          <w:highlight w:val="yellow"/>
        </w:rPr>
        <w:t>, washing</w:t>
      </w:r>
      <w:r w:rsidR="00684379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 and concentration of the two membrane fractions</w:t>
      </w:r>
      <w:r w:rsidR="000D7CAE" w:rsidRPr="00555E1A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E76218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 proteins are quantified and the composition of all four fractions is analyzed on a SDS-PAGE. Markers from each compartments are </w:t>
      </w:r>
      <w:r w:rsidR="008147C0" w:rsidRPr="00555E1A">
        <w:rPr>
          <w:rFonts w:asciiTheme="minorHAnsi" w:hAnsiTheme="minorHAnsi" w:cstheme="minorHAnsi"/>
          <w:color w:val="000000" w:themeColor="text1"/>
          <w:highlight w:val="yellow"/>
        </w:rPr>
        <w:t>then used</w:t>
      </w:r>
      <w:r w:rsidR="00E76218" w:rsidRPr="00555E1A">
        <w:rPr>
          <w:rFonts w:asciiTheme="minorHAnsi" w:hAnsiTheme="minorHAnsi" w:cstheme="minorHAnsi"/>
          <w:color w:val="000000" w:themeColor="text1"/>
          <w:highlight w:val="yellow"/>
        </w:rPr>
        <w:t xml:space="preserve"> in evaluating the cross contamination of the fractions.</w:t>
      </w:r>
      <w:r w:rsidR="00E76218" w:rsidRPr="00130678">
        <w:rPr>
          <w:rFonts w:asciiTheme="minorHAnsi" w:hAnsiTheme="minorHAnsi" w:cstheme="minorHAnsi"/>
          <w:color w:val="000000" w:themeColor="text1"/>
        </w:rPr>
        <w:t xml:space="preserve"> </w:t>
      </w:r>
    </w:p>
    <w:p w14:paraId="1A0BFA4E" w14:textId="77777777" w:rsidR="008147C0" w:rsidRDefault="008147C0" w:rsidP="0068570D">
      <w:pPr>
        <w:rPr>
          <w:rFonts w:asciiTheme="minorHAnsi" w:hAnsiTheme="minorHAnsi" w:cstheme="minorHAnsi"/>
          <w:color w:val="000000" w:themeColor="text1"/>
        </w:rPr>
      </w:pPr>
    </w:p>
    <w:p w14:paraId="64B8CF78" w14:textId="3E9B37F0" w:rsidR="006305D7" w:rsidRDefault="008147C0" w:rsidP="0068570D">
      <w:pPr>
        <w:rPr>
          <w:rFonts w:asciiTheme="minorHAnsi" w:hAnsiTheme="minorHAnsi" w:cstheme="minorHAnsi"/>
          <w:bCs/>
          <w:color w:val="808080"/>
        </w:rPr>
      </w:pPr>
      <w:r>
        <w:rPr>
          <w:rFonts w:asciiTheme="minorHAnsi" w:hAnsiTheme="minorHAnsi" w:cstheme="minorHAnsi"/>
          <w:b/>
        </w:rPr>
        <w:t>Conclusion</w:t>
      </w:r>
      <w:r w:rsidR="006305D7" w:rsidRPr="001B1519">
        <w:rPr>
          <w:rFonts w:asciiTheme="minorHAnsi" w:hAnsiTheme="minorHAnsi" w:cstheme="minorHAnsi"/>
          <w:b/>
          <w:bCs/>
        </w:rPr>
        <w:t>:</w:t>
      </w:r>
    </w:p>
    <w:p w14:paraId="6165643E" w14:textId="72DFC274" w:rsidR="00D7421D" w:rsidRPr="00130678" w:rsidRDefault="007920EE" w:rsidP="0068570D">
      <w:pPr>
        <w:rPr>
          <w:rFonts w:asciiTheme="minorHAnsi" w:hAnsiTheme="minorHAnsi" w:cstheme="minorHAnsi"/>
          <w:color w:val="000000" w:themeColor="text1"/>
        </w:rPr>
      </w:pPr>
      <w:r w:rsidRPr="00130678">
        <w:rPr>
          <w:rFonts w:asciiTheme="minorHAnsi" w:hAnsiTheme="minorHAnsi" w:cstheme="minorHAnsi"/>
          <w:color w:val="000000" w:themeColor="text1"/>
        </w:rPr>
        <w:t xml:space="preserve">The present </w:t>
      </w:r>
      <w:r w:rsidR="005D2398">
        <w:rPr>
          <w:rFonts w:asciiTheme="minorHAnsi" w:hAnsiTheme="minorHAnsi" w:cstheme="minorHAnsi"/>
          <w:color w:val="000000" w:themeColor="text1"/>
        </w:rPr>
        <w:t>article</w:t>
      </w:r>
      <w:r w:rsidR="005D2398"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="005D2398">
        <w:rPr>
          <w:rFonts w:asciiTheme="minorHAnsi" w:hAnsiTheme="minorHAnsi" w:cstheme="minorHAnsi"/>
          <w:color w:val="000000" w:themeColor="text1"/>
        </w:rPr>
        <w:t>aims to detail the step by step protocol used to</w:t>
      </w:r>
      <w:r w:rsidR="005D2398" w:rsidRPr="00130678">
        <w:rPr>
          <w:rFonts w:asciiTheme="minorHAnsi" w:hAnsiTheme="minorHAnsi" w:cstheme="minorHAnsi"/>
          <w:color w:val="000000" w:themeColor="text1"/>
        </w:rPr>
        <w:t xml:space="preserve"> purif</w:t>
      </w:r>
      <w:r w:rsidR="005D2398">
        <w:rPr>
          <w:rFonts w:asciiTheme="minorHAnsi" w:hAnsiTheme="minorHAnsi" w:cstheme="minorHAnsi"/>
          <w:color w:val="000000" w:themeColor="text1"/>
        </w:rPr>
        <w:t>y</w:t>
      </w:r>
      <w:r w:rsidR="005D2398"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Pr="00130678">
        <w:rPr>
          <w:rFonts w:asciiTheme="minorHAnsi" w:hAnsiTheme="minorHAnsi" w:cstheme="minorHAnsi"/>
          <w:color w:val="000000" w:themeColor="text1"/>
        </w:rPr>
        <w:t xml:space="preserve">chloroplasts </w:t>
      </w:r>
      <w:r w:rsidR="005D2398">
        <w:rPr>
          <w:rFonts w:asciiTheme="minorHAnsi" w:hAnsiTheme="minorHAnsi" w:cstheme="minorHAnsi"/>
          <w:color w:val="000000" w:themeColor="text1"/>
        </w:rPr>
        <w:t xml:space="preserve">(and their </w:t>
      </w:r>
      <w:proofErr w:type="spellStart"/>
      <w:r w:rsidR="005D2398">
        <w:rPr>
          <w:rFonts w:asciiTheme="minorHAnsi" w:hAnsiTheme="minorHAnsi" w:cstheme="minorHAnsi"/>
          <w:color w:val="000000" w:themeColor="text1"/>
        </w:rPr>
        <w:t>subcompartments</w:t>
      </w:r>
      <w:proofErr w:type="spellEnd"/>
      <w:r w:rsidR="005D2398">
        <w:rPr>
          <w:rFonts w:asciiTheme="minorHAnsi" w:hAnsiTheme="minorHAnsi" w:cstheme="minorHAnsi"/>
          <w:color w:val="000000" w:themeColor="text1"/>
        </w:rPr>
        <w:t xml:space="preserve">) </w:t>
      </w:r>
      <w:r w:rsidRPr="00130678">
        <w:rPr>
          <w:rFonts w:asciiTheme="minorHAnsi" w:hAnsiTheme="minorHAnsi" w:cstheme="minorHAnsi"/>
          <w:color w:val="000000" w:themeColor="text1"/>
        </w:rPr>
        <w:t xml:space="preserve">from </w:t>
      </w:r>
      <w:r w:rsidRPr="00BE6734">
        <w:rPr>
          <w:rFonts w:asciiTheme="minorHAnsi" w:hAnsiTheme="minorHAnsi" w:cstheme="minorHAnsi"/>
          <w:i/>
          <w:color w:val="000000" w:themeColor="text1"/>
        </w:rPr>
        <w:t xml:space="preserve">Arabidopsis </w:t>
      </w:r>
      <w:r w:rsidR="005D2398" w:rsidRPr="00BE6734">
        <w:rPr>
          <w:rFonts w:asciiTheme="minorHAnsi" w:hAnsiTheme="minorHAnsi" w:cstheme="minorHAnsi"/>
          <w:i/>
          <w:color w:val="000000" w:themeColor="text1"/>
        </w:rPr>
        <w:t>thaliana</w:t>
      </w:r>
      <w:r w:rsidRPr="00130678">
        <w:rPr>
          <w:rFonts w:asciiTheme="minorHAnsi" w:hAnsiTheme="minorHAnsi" w:cstheme="minorHAnsi"/>
          <w:color w:val="000000" w:themeColor="text1"/>
        </w:rPr>
        <w:t xml:space="preserve">. </w:t>
      </w:r>
      <w:r w:rsidR="00D7421D">
        <w:rPr>
          <w:rFonts w:asciiTheme="minorHAnsi" w:hAnsiTheme="minorHAnsi" w:cstheme="minorHAnsi"/>
          <w:color w:val="000000" w:themeColor="text1"/>
        </w:rPr>
        <w:t>S</w:t>
      </w:r>
      <w:r w:rsidR="00DA4CCB">
        <w:rPr>
          <w:rFonts w:asciiTheme="minorHAnsi" w:hAnsiTheme="minorHAnsi" w:cstheme="minorHAnsi"/>
          <w:color w:val="000000" w:themeColor="text1"/>
        </w:rPr>
        <w:t xml:space="preserve">ince the </w:t>
      </w:r>
      <w:r w:rsidR="00DA4CCB" w:rsidRPr="00130678">
        <w:rPr>
          <w:rFonts w:asciiTheme="minorHAnsi" w:hAnsiTheme="minorHAnsi" w:cstheme="minorHAnsi"/>
          <w:color w:val="000000" w:themeColor="text1"/>
        </w:rPr>
        <w:t xml:space="preserve">availability of </w:t>
      </w:r>
      <w:r w:rsidR="00DA4CCB">
        <w:rPr>
          <w:rFonts w:asciiTheme="minorHAnsi" w:hAnsiTheme="minorHAnsi" w:cstheme="minorHAnsi"/>
          <w:color w:val="000000" w:themeColor="text1"/>
        </w:rPr>
        <w:t>its</w:t>
      </w:r>
      <w:r w:rsidR="00DA4CCB" w:rsidRPr="00130678">
        <w:rPr>
          <w:rFonts w:asciiTheme="minorHAnsi" w:hAnsiTheme="minorHAnsi" w:cstheme="minorHAnsi"/>
          <w:color w:val="000000" w:themeColor="text1"/>
        </w:rPr>
        <w:t xml:space="preserve"> complete genome sequence</w:t>
      </w:r>
      <w:r w:rsidR="00DA4CCB">
        <w:rPr>
          <w:rFonts w:asciiTheme="minorHAnsi" w:hAnsiTheme="minorHAnsi" w:cstheme="minorHAnsi"/>
          <w:color w:val="000000" w:themeColor="text1"/>
        </w:rPr>
        <w:t>, almost two decades ago,</w:t>
      </w:r>
      <w:r w:rsidR="00DA4CCB" w:rsidRPr="00130678" w:rsidDel="005D2398">
        <w:rPr>
          <w:rFonts w:asciiTheme="minorHAnsi" w:hAnsiTheme="minorHAnsi" w:cstheme="minorHAnsi"/>
          <w:color w:val="000000" w:themeColor="text1"/>
        </w:rPr>
        <w:t xml:space="preserve"> </w:t>
      </w:r>
      <w:r w:rsidR="00D7421D">
        <w:rPr>
          <w:rFonts w:asciiTheme="minorHAnsi" w:hAnsiTheme="minorHAnsi" w:cstheme="minorHAnsi"/>
          <w:color w:val="000000" w:themeColor="text1"/>
        </w:rPr>
        <w:t xml:space="preserve">and of </w:t>
      </w:r>
      <w:r w:rsidR="00D7421D" w:rsidRPr="00130678">
        <w:rPr>
          <w:rFonts w:asciiTheme="minorHAnsi" w:hAnsiTheme="minorHAnsi" w:cstheme="minorHAnsi"/>
          <w:color w:val="000000" w:themeColor="text1"/>
        </w:rPr>
        <w:t>large collections of insertion mutants</w:t>
      </w:r>
      <w:r w:rsidR="00D7421D">
        <w:rPr>
          <w:rFonts w:asciiTheme="minorHAnsi" w:hAnsiTheme="minorHAnsi" w:cstheme="minorHAnsi"/>
          <w:color w:val="000000" w:themeColor="text1"/>
        </w:rPr>
        <w:t xml:space="preserve"> made available to the community,</w:t>
      </w:r>
      <w:r w:rsidR="00D7421D" w:rsidRPr="00130678" w:rsidDel="005D2398">
        <w:rPr>
          <w:rFonts w:asciiTheme="minorHAnsi" w:hAnsiTheme="minorHAnsi" w:cstheme="minorHAnsi"/>
          <w:color w:val="000000" w:themeColor="text1"/>
        </w:rPr>
        <w:t xml:space="preserve"> </w:t>
      </w:r>
      <w:r w:rsidR="005D2398">
        <w:rPr>
          <w:rFonts w:asciiTheme="minorHAnsi" w:hAnsiTheme="minorHAnsi" w:cstheme="minorHAnsi"/>
          <w:color w:val="000000" w:themeColor="text1"/>
        </w:rPr>
        <w:t>Arabidopsis</w:t>
      </w:r>
      <w:r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="00D7421D">
        <w:rPr>
          <w:rFonts w:asciiTheme="minorHAnsi" w:hAnsiTheme="minorHAnsi" w:cstheme="minorHAnsi"/>
          <w:color w:val="000000" w:themeColor="text1"/>
        </w:rPr>
        <w:t>is now</w:t>
      </w:r>
      <w:r w:rsidR="005D2398"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Pr="00130678">
        <w:rPr>
          <w:rFonts w:asciiTheme="minorHAnsi" w:hAnsiTheme="minorHAnsi" w:cstheme="minorHAnsi"/>
          <w:color w:val="000000" w:themeColor="text1"/>
        </w:rPr>
        <w:t xml:space="preserve">widely </w:t>
      </w:r>
      <w:r w:rsidR="00050754">
        <w:rPr>
          <w:rFonts w:asciiTheme="minorHAnsi" w:hAnsiTheme="minorHAnsi" w:cstheme="minorHAnsi"/>
          <w:color w:val="000000" w:themeColor="text1"/>
        </w:rPr>
        <w:t>accepted</w:t>
      </w:r>
      <w:r w:rsidR="00050754"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Pr="00130678">
        <w:rPr>
          <w:rFonts w:asciiTheme="minorHAnsi" w:hAnsiTheme="minorHAnsi" w:cstheme="minorHAnsi"/>
          <w:color w:val="000000" w:themeColor="text1"/>
        </w:rPr>
        <w:t xml:space="preserve">as a model </w:t>
      </w:r>
      <w:r w:rsidR="00DA4CCB">
        <w:rPr>
          <w:rFonts w:asciiTheme="minorHAnsi" w:hAnsiTheme="minorHAnsi" w:cstheme="minorHAnsi"/>
          <w:color w:val="000000" w:themeColor="text1"/>
        </w:rPr>
        <w:t xml:space="preserve">plant. </w:t>
      </w:r>
      <w:r w:rsidR="00DA4CCB" w:rsidRPr="00130678">
        <w:rPr>
          <w:rFonts w:asciiTheme="minorHAnsi" w:hAnsiTheme="minorHAnsi" w:cstheme="minorHAnsi"/>
          <w:color w:val="000000" w:themeColor="text1"/>
        </w:rPr>
        <w:t xml:space="preserve">However, </w:t>
      </w:r>
      <w:r w:rsidR="00050754">
        <w:rPr>
          <w:rFonts w:asciiTheme="minorHAnsi" w:hAnsiTheme="minorHAnsi" w:cstheme="minorHAnsi"/>
          <w:color w:val="000000" w:themeColor="text1"/>
        </w:rPr>
        <w:t>while</w:t>
      </w:r>
      <w:r w:rsidR="00DA4CCB">
        <w:rPr>
          <w:rFonts w:asciiTheme="minorHAnsi" w:hAnsiTheme="minorHAnsi" w:cstheme="minorHAnsi"/>
          <w:color w:val="000000" w:themeColor="text1"/>
        </w:rPr>
        <w:t xml:space="preserve"> this </w:t>
      </w:r>
      <w:r w:rsidR="00D7421D">
        <w:rPr>
          <w:rFonts w:asciiTheme="minorHAnsi" w:hAnsiTheme="minorHAnsi" w:cstheme="minorHAnsi"/>
          <w:color w:val="000000" w:themeColor="text1"/>
        </w:rPr>
        <w:t>plant</w:t>
      </w:r>
      <w:r w:rsidR="00DA4CCB"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="00050754">
        <w:rPr>
          <w:rFonts w:asciiTheme="minorHAnsi" w:hAnsiTheme="minorHAnsi" w:cstheme="minorHAnsi"/>
          <w:color w:val="000000" w:themeColor="text1"/>
        </w:rPr>
        <w:t>was</w:t>
      </w:r>
      <w:r w:rsidR="00DA4CCB"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="00D7421D">
        <w:rPr>
          <w:rFonts w:asciiTheme="minorHAnsi" w:hAnsiTheme="minorHAnsi" w:cstheme="minorHAnsi"/>
          <w:color w:val="000000" w:themeColor="text1"/>
        </w:rPr>
        <w:t>perfectly adapted for genetic approaches</w:t>
      </w:r>
      <w:r w:rsidR="00050754">
        <w:rPr>
          <w:rFonts w:asciiTheme="minorHAnsi" w:hAnsiTheme="minorHAnsi" w:cstheme="minorHAnsi"/>
          <w:color w:val="000000" w:themeColor="text1"/>
        </w:rPr>
        <w:t xml:space="preserve">, plant scientists needed to </w:t>
      </w:r>
      <w:r w:rsidR="00DA4CCB" w:rsidRPr="00130678">
        <w:rPr>
          <w:rFonts w:asciiTheme="minorHAnsi" w:hAnsiTheme="minorHAnsi" w:cstheme="minorHAnsi"/>
          <w:color w:val="000000" w:themeColor="text1"/>
        </w:rPr>
        <w:t>adapt biochemical and physiological tools</w:t>
      </w:r>
      <w:r w:rsidR="00050754">
        <w:rPr>
          <w:rFonts w:asciiTheme="minorHAnsi" w:hAnsiTheme="minorHAnsi" w:cstheme="minorHAnsi"/>
          <w:color w:val="000000" w:themeColor="text1"/>
        </w:rPr>
        <w:t xml:space="preserve"> </w:t>
      </w:r>
      <w:r w:rsidR="002A2AD8">
        <w:rPr>
          <w:rFonts w:asciiTheme="minorHAnsi" w:hAnsiTheme="minorHAnsi" w:cstheme="minorHAnsi"/>
          <w:color w:val="000000" w:themeColor="text1"/>
        </w:rPr>
        <w:t xml:space="preserve">to this </w:t>
      </w:r>
      <w:r w:rsidR="00BE006E">
        <w:rPr>
          <w:rFonts w:asciiTheme="minorHAnsi" w:hAnsiTheme="minorHAnsi" w:cstheme="minorHAnsi"/>
          <w:color w:val="000000" w:themeColor="text1"/>
        </w:rPr>
        <w:t>emerging</w:t>
      </w:r>
      <w:r w:rsidR="002A2AD8">
        <w:rPr>
          <w:rFonts w:asciiTheme="minorHAnsi" w:hAnsiTheme="minorHAnsi" w:cstheme="minorHAnsi"/>
          <w:color w:val="000000" w:themeColor="text1"/>
        </w:rPr>
        <w:t xml:space="preserve"> </w:t>
      </w:r>
      <w:r w:rsidR="00D7421D">
        <w:rPr>
          <w:rFonts w:asciiTheme="minorHAnsi" w:hAnsiTheme="minorHAnsi" w:cstheme="minorHAnsi"/>
          <w:color w:val="000000" w:themeColor="text1"/>
        </w:rPr>
        <w:t>model</w:t>
      </w:r>
      <w:r w:rsidR="002A2AD8">
        <w:rPr>
          <w:rFonts w:asciiTheme="minorHAnsi" w:hAnsiTheme="minorHAnsi" w:cstheme="minorHAnsi"/>
          <w:color w:val="000000" w:themeColor="text1"/>
        </w:rPr>
        <w:t>.</w:t>
      </w:r>
    </w:p>
    <w:p w14:paraId="146DBAA6" w14:textId="51C7B930" w:rsidR="007920EE" w:rsidRDefault="007920EE" w:rsidP="0068570D">
      <w:pPr>
        <w:rPr>
          <w:rFonts w:asciiTheme="minorHAnsi" w:hAnsiTheme="minorHAnsi" w:cstheme="minorHAnsi"/>
          <w:color w:val="000000" w:themeColor="text1"/>
        </w:rPr>
      </w:pPr>
      <w:r w:rsidRPr="00130678">
        <w:rPr>
          <w:rFonts w:asciiTheme="minorHAnsi" w:hAnsiTheme="minorHAnsi" w:cstheme="minorHAnsi"/>
          <w:color w:val="000000" w:themeColor="text1"/>
        </w:rPr>
        <w:t xml:space="preserve">The </w:t>
      </w:r>
      <w:r w:rsidR="00D7421D">
        <w:rPr>
          <w:rFonts w:asciiTheme="minorHAnsi" w:hAnsiTheme="minorHAnsi" w:cstheme="minorHAnsi"/>
          <w:color w:val="000000" w:themeColor="text1"/>
        </w:rPr>
        <w:t xml:space="preserve">protocol described here allows to purify </w:t>
      </w:r>
      <w:r w:rsidRPr="00130678">
        <w:rPr>
          <w:rFonts w:asciiTheme="minorHAnsi" w:hAnsiTheme="minorHAnsi" w:cstheme="minorHAnsi"/>
          <w:color w:val="000000" w:themeColor="text1"/>
        </w:rPr>
        <w:t xml:space="preserve">Arabidopsis chloroplasts </w:t>
      </w:r>
      <w:r w:rsidR="00D7421D">
        <w:rPr>
          <w:rFonts w:asciiTheme="minorHAnsi" w:hAnsiTheme="minorHAnsi" w:cstheme="minorHAnsi"/>
          <w:color w:val="000000" w:themeColor="text1"/>
        </w:rPr>
        <w:t xml:space="preserve">at an excellent level of purity. </w:t>
      </w:r>
      <w:r w:rsidR="002B720F">
        <w:rPr>
          <w:rFonts w:asciiTheme="minorHAnsi" w:hAnsiTheme="minorHAnsi" w:cstheme="minorHAnsi"/>
          <w:color w:val="000000" w:themeColor="text1"/>
        </w:rPr>
        <w:t xml:space="preserve">This protocol was also efficient to purify chloroplasts from several </w:t>
      </w:r>
      <w:r w:rsidRPr="00130678">
        <w:rPr>
          <w:rFonts w:asciiTheme="minorHAnsi" w:hAnsiTheme="minorHAnsi" w:cstheme="minorHAnsi"/>
          <w:color w:val="000000" w:themeColor="text1"/>
        </w:rPr>
        <w:t>Arabidopsis</w:t>
      </w:r>
      <w:r w:rsidR="002B720F">
        <w:rPr>
          <w:rFonts w:asciiTheme="minorHAnsi" w:hAnsiTheme="minorHAnsi" w:cstheme="minorHAnsi"/>
          <w:color w:val="000000" w:themeColor="text1"/>
        </w:rPr>
        <w:t xml:space="preserve"> ecotypes, like</w:t>
      </w:r>
      <w:r w:rsidRPr="00130678">
        <w:rPr>
          <w:rFonts w:asciiTheme="minorHAnsi" w:hAnsiTheme="minorHAnsi" w:cstheme="minorHAnsi"/>
          <w:color w:val="000000" w:themeColor="text1"/>
        </w:rPr>
        <w:t xml:space="preserve"> Columbia (Col) or </w:t>
      </w:r>
      <w:proofErr w:type="spellStart"/>
      <w:r w:rsidRPr="00130678">
        <w:rPr>
          <w:rFonts w:asciiTheme="minorHAnsi" w:hAnsiTheme="minorHAnsi" w:cstheme="minorHAnsi"/>
          <w:color w:val="000000" w:themeColor="text1"/>
        </w:rPr>
        <w:t>Wassilewskija</w:t>
      </w:r>
      <w:proofErr w:type="spellEnd"/>
      <w:r w:rsidRPr="00130678">
        <w:rPr>
          <w:rFonts w:asciiTheme="minorHAnsi" w:hAnsiTheme="minorHAnsi" w:cstheme="minorHAnsi"/>
          <w:color w:val="000000" w:themeColor="text1"/>
        </w:rPr>
        <w:t xml:space="preserve"> (WS)</w:t>
      </w:r>
      <w:r w:rsidR="002B720F">
        <w:rPr>
          <w:rFonts w:asciiTheme="minorHAnsi" w:hAnsiTheme="minorHAnsi" w:cstheme="minorHAnsi"/>
          <w:color w:val="000000" w:themeColor="text1"/>
        </w:rPr>
        <w:t xml:space="preserve">, </w:t>
      </w:r>
      <w:r w:rsidR="002B720F" w:rsidRPr="00BE006E">
        <w:rPr>
          <w:rFonts w:asciiTheme="minorHAnsi" w:hAnsiTheme="minorHAnsi" w:cstheme="minorHAnsi"/>
          <w:i/>
          <w:color w:val="000000" w:themeColor="text1"/>
        </w:rPr>
        <w:t>i.e</w:t>
      </w:r>
      <w:r w:rsidR="002B720F">
        <w:rPr>
          <w:rFonts w:asciiTheme="minorHAnsi" w:hAnsiTheme="minorHAnsi" w:cstheme="minorHAnsi"/>
          <w:color w:val="000000" w:themeColor="text1"/>
        </w:rPr>
        <w:t xml:space="preserve">. the ecotypes that were used </w:t>
      </w:r>
      <w:r w:rsidRPr="00130678">
        <w:rPr>
          <w:rFonts w:asciiTheme="minorHAnsi" w:hAnsiTheme="minorHAnsi" w:cstheme="minorHAnsi"/>
          <w:color w:val="000000" w:themeColor="text1"/>
        </w:rPr>
        <w:t>for genom</w:t>
      </w:r>
      <w:r w:rsidR="002B720F">
        <w:rPr>
          <w:rFonts w:asciiTheme="minorHAnsi" w:hAnsiTheme="minorHAnsi" w:cstheme="minorHAnsi"/>
          <w:color w:val="000000" w:themeColor="text1"/>
        </w:rPr>
        <w:t>e</w:t>
      </w:r>
      <w:r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="002B720F">
        <w:rPr>
          <w:rFonts w:asciiTheme="minorHAnsi" w:hAnsiTheme="minorHAnsi" w:cstheme="minorHAnsi"/>
          <w:color w:val="000000" w:themeColor="text1"/>
        </w:rPr>
        <w:t xml:space="preserve">or ESTs </w:t>
      </w:r>
      <w:r w:rsidRPr="00130678">
        <w:rPr>
          <w:rFonts w:asciiTheme="minorHAnsi" w:hAnsiTheme="minorHAnsi" w:cstheme="minorHAnsi"/>
          <w:color w:val="000000" w:themeColor="text1"/>
        </w:rPr>
        <w:t>sequencing projects but also to generate T-DNA insertion mutants</w:t>
      </w:r>
      <w:r w:rsidR="00BE006E">
        <w:rPr>
          <w:rFonts w:asciiTheme="minorHAnsi" w:hAnsiTheme="minorHAnsi" w:cstheme="minorHAnsi"/>
          <w:color w:val="000000" w:themeColor="text1"/>
        </w:rPr>
        <w:t xml:space="preserve"> in Arabidopsis</w:t>
      </w:r>
      <w:r w:rsidRPr="00130678">
        <w:rPr>
          <w:rFonts w:asciiTheme="minorHAnsi" w:hAnsiTheme="minorHAnsi" w:cstheme="minorHAnsi"/>
          <w:color w:val="000000" w:themeColor="text1"/>
        </w:rPr>
        <w:t>.</w:t>
      </w:r>
    </w:p>
    <w:p w14:paraId="3E63E9C2" w14:textId="77777777" w:rsidR="00AF7BAE" w:rsidRDefault="00C923D8" w:rsidP="0068570D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Availability of specific protocols to purify organelles </w:t>
      </w:r>
      <w:r w:rsidR="00A456AD" w:rsidRPr="00130678">
        <w:rPr>
          <w:rFonts w:asciiTheme="minorHAnsi" w:hAnsiTheme="minorHAnsi" w:cstheme="minorHAnsi"/>
          <w:color w:val="000000" w:themeColor="text1"/>
        </w:rPr>
        <w:t xml:space="preserve">have allowed a series of high throughput </w:t>
      </w:r>
      <w:r w:rsidRPr="00130678">
        <w:rPr>
          <w:rFonts w:asciiTheme="minorHAnsi" w:hAnsiTheme="minorHAnsi" w:cstheme="minorHAnsi"/>
          <w:color w:val="000000" w:themeColor="text1"/>
        </w:rPr>
        <w:t>proteomics</w:t>
      </w:r>
      <w:r>
        <w:rPr>
          <w:rFonts w:asciiTheme="minorHAnsi" w:hAnsiTheme="minorHAnsi" w:cstheme="minorHAnsi"/>
          <w:color w:val="000000" w:themeColor="text1"/>
        </w:rPr>
        <w:t>-based</w:t>
      </w:r>
      <w:r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="00A456AD" w:rsidRPr="00130678">
        <w:rPr>
          <w:rFonts w:asciiTheme="minorHAnsi" w:hAnsiTheme="minorHAnsi" w:cstheme="minorHAnsi"/>
          <w:color w:val="000000" w:themeColor="text1"/>
        </w:rPr>
        <w:t>experiments to be conducted on chloroplast samples</w:t>
      </w:r>
      <w:r>
        <w:rPr>
          <w:rFonts w:asciiTheme="minorHAnsi" w:hAnsiTheme="minorHAnsi" w:cstheme="minorHAnsi"/>
          <w:color w:val="000000" w:themeColor="text1"/>
        </w:rPr>
        <w:t>. T</w:t>
      </w:r>
      <w:r w:rsidR="00A456AD" w:rsidRPr="00130678">
        <w:rPr>
          <w:rFonts w:asciiTheme="minorHAnsi" w:hAnsiTheme="minorHAnsi" w:cstheme="minorHAnsi"/>
          <w:color w:val="000000" w:themeColor="text1"/>
        </w:rPr>
        <w:t>he</w:t>
      </w:r>
      <w:r w:rsidR="00F05863">
        <w:rPr>
          <w:rFonts w:asciiTheme="minorHAnsi" w:hAnsiTheme="minorHAnsi" w:cstheme="minorHAnsi"/>
          <w:color w:val="000000" w:themeColor="text1"/>
        </w:rPr>
        <w:t>se</w:t>
      </w:r>
      <w:r w:rsidR="00A456AD" w:rsidRPr="00130678">
        <w:rPr>
          <w:rFonts w:asciiTheme="minorHAnsi" w:hAnsiTheme="minorHAnsi" w:cstheme="minorHAnsi"/>
          <w:color w:val="000000" w:themeColor="text1"/>
        </w:rPr>
        <w:t xml:space="preserve"> data </w:t>
      </w:r>
      <w:r>
        <w:rPr>
          <w:rFonts w:asciiTheme="minorHAnsi" w:hAnsiTheme="minorHAnsi" w:cstheme="minorHAnsi"/>
          <w:color w:val="000000" w:themeColor="text1"/>
        </w:rPr>
        <w:t>were made</w:t>
      </w:r>
      <w:r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="00A456AD" w:rsidRPr="00130678">
        <w:rPr>
          <w:rFonts w:asciiTheme="minorHAnsi" w:hAnsiTheme="minorHAnsi" w:cstheme="minorHAnsi"/>
          <w:color w:val="000000" w:themeColor="text1"/>
        </w:rPr>
        <w:t>available in several public databases</w:t>
      </w:r>
      <w:r w:rsidR="00F05863">
        <w:rPr>
          <w:rFonts w:asciiTheme="minorHAnsi" w:hAnsiTheme="minorHAnsi" w:cstheme="minorHAnsi"/>
          <w:color w:val="000000" w:themeColor="text1"/>
        </w:rPr>
        <w:t>, thus providing</w:t>
      </w:r>
      <w:r w:rsidR="00A456AD"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="00F05863">
        <w:rPr>
          <w:rFonts w:asciiTheme="minorHAnsi" w:hAnsiTheme="minorHAnsi" w:cstheme="minorHAnsi"/>
          <w:color w:val="000000" w:themeColor="text1"/>
        </w:rPr>
        <w:t>to biologists in the field an</w:t>
      </w:r>
      <w:r w:rsidR="00F05863"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="00A456AD" w:rsidRPr="00130678">
        <w:rPr>
          <w:rFonts w:asciiTheme="minorHAnsi" w:hAnsiTheme="minorHAnsi" w:cstheme="minorHAnsi"/>
          <w:color w:val="000000" w:themeColor="text1"/>
        </w:rPr>
        <w:t xml:space="preserve">accurate </w:t>
      </w:r>
      <w:r w:rsidR="00F05863">
        <w:rPr>
          <w:rFonts w:asciiTheme="minorHAnsi" w:hAnsiTheme="minorHAnsi" w:cstheme="minorHAnsi"/>
          <w:color w:val="000000" w:themeColor="text1"/>
        </w:rPr>
        <w:t xml:space="preserve">subcellular (and </w:t>
      </w:r>
      <w:proofErr w:type="spellStart"/>
      <w:r w:rsidR="00A456AD" w:rsidRPr="00130678">
        <w:rPr>
          <w:rFonts w:asciiTheme="minorHAnsi" w:hAnsiTheme="minorHAnsi" w:cstheme="minorHAnsi"/>
          <w:color w:val="000000" w:themeColor="text1"/>
        </w:rPr>
        <w:t>subplastidial</w:t>
      </w:r>
      <w:proofErr w:type="spellEnd"/>
      <w:r w:rsidR="00F05863">
        <w:rPr>
          <w:rFonts w:asciiTheme="minorHAnsi" w:hAnsiTheme="minorHAnsi" w:cstheme="minorHAnsi"/>
          <w:color w:val="000000" w:themeColor="text1"/>
        </w:rPr>
        <w:t>)</w:t>
      </w:r>
      <w:r w:rsidR="00A456AD" w:rsidRPr="00130678">
        <w:rPr>
          <w:rFonts w:asciiTheme="minorHAnsi" w:hAnsiTheme="minorHAnsi" w:cstheme="minorHAnsi"/>
          <w:color w:val="000000" w:themeColor="text1"/>
        </w:rPr>
        <w:t xml:space="preserve"> localization </w:t>
      </w:r>
      <w:r w:rsidR="00F05863">
        <w:rPr>
          <w:rFonts w:asciiTheme="minorHAnsi" w:hAnsiTheme="minorHAnsi" w:cstheme="minorHAnsi"/>
          <w:color w:val="000000" w:themeColor="text1"/>
        </w:rPr>
        <w:t>for</w:t>
      </w:r>
      <w:r w:rsidR="00F05863" w:rsidRPr="00130678">
        <w:rPr>
          <w:rFonts w:asciiTheme="minorHAnsi" w:hAnsiTheme="minorHAnsi" w:cstheme="minorHAnsi"/>
          <w:color w:val="000000" w:themeColor="text1"/>
        </w:rPr>
        <w:t xml:space="preserve"> </w:t>
      </w:r>
      <w:r w:rsidR="00A456AD" w:rsidRPr="00130678">
        <w:rPr>
          <w:rFonts w:asciiTheme="minorHAnsi" w:hAnsiTheme="minorHAnsi" w:cstheme="minorHAnsi"/>
          <w:color w:val="000000" w:themeColor="text1"/>
        </w:rPr>
        <w:t xml:space="preserve">many chloroplast proteins. </w:t>
      </w:r>
      <w:r w:rsidR="00F05863">
        <w:rPr>
          <w:rFonts w:asciiTheme="minorHAnsi" w:hAnsiTheme="minorHAnsi" w:cstheme="minorHAnsi"/>
          <w:color w:val="000000" w:themeColor="text1"/>
        </w:rPr>
        <w:t xml:space="preserve">This </w:t>
      </w:r>
      <w:r w:rsidR="00A456AD" w:rsidRPr="00130678">
        <w:rPr>
          <w:rFonts w:asciiTheme="minorHAnsi" w:hAnsiTheme="minorHAnsi" w:cstheme="minorHAnsi"/>
          <w:color w:val="000000" w:themeColor="text1"/>
        </w:rPr>
        <w:t>was especially true for envelope proteins</w:t>
      </w:r>
      <w:r w:rsidR="00F05863">
        <w:rPr>
          <w:rFonts w:asciiTheme="minorHAnsi" w:hAnsiTheme="minorHAnsi" w:cstheme="minorHAnsi"/>
          <w:color w:val="000000" w:themeColor="text1"/>
        </w:rPr>
        <w:t xml:space="preserve"> whose identity and location remained mostly unknown</w:t>
      </w:r>
      <w:r w:rsidR="005F2031">
        <w:rPr>
          <w:rFonts w:asciiTheme="minorHAnsi" w:hAnsiTheme="minorHAnsi" w:cstheme="minorHAnsi"/>
          <w:color w:val="000000" w:themeColor="text1"/>
        </w:rPr>
        <w:t xml:space="preserve"> before these analyses, since </w:t>
      </w:r>
      <w:r w:rsidR="00A456AD" w:rsidRPr="00130678">
        <w:rPr>
          <w:rFonts w:asciiTheme="minorHAnsi" w:hAnsiTheme="minorHAnsi" w:cstheme="minorHAnsi"/>
          <w:color w:val="000000" w:themeColor="text1"/>
        </w:rPr>
        <w:t xml:space="preserve">envelope membranes represent a minor chloroplast component (1–2% of the chloroplast proteins) </w:t>
      </w:r>
      <w:r w:rsidR="005F2031">
        <w:rPr>
          <w:rFonts w:asciiTheme="minorHAnsi" w:hAnsiTheme="minorHAnsi" w:cstheme="minorHAnsi"/>
          <w:color w:val="000000" w:themeColor="text1"/>
        </w:rPr>
        <w:t xml:space="preserve">while </w:t>
      </w:r>
      <w:r w:rsidR="00A456AD" w:rsidRPr="00130678">
        <w:rPr>
          <w:rFonts w:asciiTheme="minorHAnsi" w:hAnsiTheme="minorHAnsi" w:cstheme="minorHAnsi"/>
          <w:color w:val="000000" w:themeColor="text1"/>
        </w:rPr>
        <w:t>playing a key role in chloroplast metabolism and biogenesis</w:t>
      </w:r>
      <w:r w:rsidR="00AF7BAE">
        <w:rPr>
          <w:rFonts w:asciiTheme="minorHAnsi" w:hAnsiTheme="minorHAnsi" w:cstheme="minorHAnsi"/>
          <w:color w:val="000000" w:themeColor="text1"/>
        </w:rPr>
        <w:t>.</w:t>
      </w:r>
    </w:p>
    <w:sectPr w:rsidR="00AF7BAE" w:rsidSect="0083653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57BFD" w14:textId="77777777" w:rsidR="00551A0D" w:rsidRDefault="00551A0D" w:rsidP="00621C4E">
      <w:r>
        <w:separator/>
      </w:r>
    </w:p>
  </w:endnote>
  <w:endnote w:type="continuationSeparator" w:id="0">
    <w:p w14:paraId="449E1333" w14:textId="77777777" w:rsidR="00551A0D" w:rsidRDefault="00551A0D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5F0E926B" w:rsidR="0009644B" w:rsidRDefault="0009644B">
        <w:pPr>
          <w:pStyle w:val="Pieddepage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ED0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CD018F">
          <w:rPr>
            <w:noProof/>
          </w:rPr>
          <w:t>10</w:t>
        </w:r>
        <w:r>
          <w:rPr>
            <w:noProof/>
          </w:rPr>
          <w:tab/>
        </w:r>
        <w:r>
          <w:rPr>
            <w:noProof/>
          </w:rPr>
          <w:tab/>
          <w:t>revised February 2017</w:t>
        </w:r>
      </w:p>
    </w:sdtContent>
  </w:sdt>
  <w:p w14:paraId="39947363" w14:textId="71AB2B06" w:rsidR="0009644B" w:rsidRPr="00494F77" w:rsidRDefault="0009644B" w:rsidP="00621C4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ABCDF" w14:textId="45605190" w:rsidR="0009644B" w:rsidRDefault="0009644B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B230A" w14:textId="77777777" w:rsidR="00551A0D" w:rsidRDefault="00551A0D" w:rsidP="00621C4E">
      <w:r>
        <w:separator/>
      </w:r>
    </w:p>
  </w:footnote>
  <w:footnote w:type="continuationSeparator" w:id="0">
    <w:p w14:paraId="7862BC3E" w14:textId="77777777" w:rsidR="00551A0D" w:rsidRDefault="00551A0D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AA8D8" w14:textId="250FDCF2" w:rsidR="0009644B" w:rsidRPr="00874B20" w:rsidRDefault="0009644B" w:rsidP="00874B20">
    <w:pPr>
      <w:ind w:left="2160" w:firstLine="720"/>
      <w:jc w:val="center"/>
      <w:rPr>
        <w:rFonts w:asciiTheme="minorHAnsi" w:hAnsiTheme="minorHAnsi" w:cstheme="minorHAnsi"/>
        <w:b/>
        <w:color w:val="002060"/>
        <w:sz w:val="32"/>
      </w:rPr>
    </w:pPr>
    <w:r>
      <w:rPr>
        <w:b/>
        <w:color w:val="1F497D"/>
        <w:sz w:val="32"/>
        <w:szCs w:val="32"/>
      </w:rPr>
      <w:t>Instructions for Authors</w:t>
    </w:r>
    <w:r>
      <w:rPr>
        <w:b/>
        <w:noProof/>
        <w:color w:val="1F497D"/>
        <w:sz w:val="32"/>
        <w:szCs w:val="32"/>
      </w:rPr>
      <w:drawing>
        <wp:anchor distT="0" distB="0" distL="114300" distR="114300" simplePos="0" relativeHeight="251664384" behindDoc="1" locked="0" layoutInCell="1" allowOverlap="1" wp14:anchorId="2E3D8C5D" wp14:editId="013B770F">
          <wp:simplePos x="0" y="0"/>
          <wp:positionH relativeFrom="margin">
            <wp:posOffset>-655608</wp:posOffset>
          </wp:positionH>
          <wp:positionV relativeFrom="paragraph">
            <wp:posOffset>-457200</wp:posOffset>
          </wp:positionV>
          <wp:extent cx="2843586" cy="93408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tterhead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43586" cy="934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249A9C9" w14:textId="12DB9159" w:rsidR="0009644B" w:rsidRPr="006F06E4" w:rsidRDefault="0009644B" w:rsidP="00621C4E">
    <w:pPr>
      <w:pStyle w:val="En-tte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FDB2F" w14:textId="10693C16" w:rsidR="0009644B" w:rsidRPr="006F06E4" w:rsidRDefault="0009644B" w:rsidP="006F06E4">
    <w:pPr>
      <w:pStyle w:val="En-tte"/>
      <w:jc w:val="right"/>
      <w:rPr>
        <w:b/>
        <w:color w:val="1F497D"/>
        <w:sz w:val="32"/>
        <w:szCs w:val="32"/>
      </w:rPr>
    </w:pPr>
    <w:r>
      <w:rPr>
        <w:b/>
        <w:noProof/>
        <w:color w:val="1F497D"/>
        <w:sz w:val="32"/>
        <w:szCs w:val="32"/>
      </w:rPr>
      <w:drawing>
        <wp:anchor distT="0" distB="0" distL="114300" distR="114300" simplePos="0" relativeHeight="251657216" behindDoc="1" locked="0" layoutInCell="1" allowOverlap="1" wp14:anchorId="4072EC3F" wp14:editId="7AE1AA44">
          <wp:simplePos x="0" y="0"/>
          <wp:positionH relativeFrom="margin">
            <wp:align>left</wp:align>
          </wp:positionH>
          <wp:positionV relativeFrom="paragraph">
            <wp:posOffset>-428625</wp:posOffset>
          </wp:positionV>
          <wp:extent cx="2843586" cy="93408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tterhead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43586" cy="934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b/>
        <w:color w:val="1F497D"/>
        <w:sz w:val="32"/>
        <w:szCs w:val="32"/>
      </w:rPr>
      <w:t>Standard Manuscript Template</w:t>
    </w:r>
    <w:r>
      <w:rPr>
        <w:b/>
        <w:color w:val="1F497D"/>
        <w:sz w:val="32"/>
        <w:szCs w:val="32"/>
      </w:rPr>
      <w:br/>
    </w:r>
    <w:r w:rsidRPr="0087775C">
      <w:rPr>
        <w:b/>
        <w:color w:val="1F497D"/>
        <w:szCs w:val="32"/>
      </w:rPr>
      <w:t>Please Remove all Grey Text before Submitting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8E6DFC"/>
    <w:multiLevelType w:val="multilevel"/>
    <w:tmpl w:val="CA526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4"/>
  </w:num>
  <w:num w:numId="15">
    <w:abstractNumId w:val="10"/>
  </w:num>
  <w:num w:numId="16">
    <w:abstractNumId w:val="6"/>
  </w:num>
  <w:num w:numId="17">
    <w:abstractNumId w:val="18"/>
  </w:num>
  <w:num w:numId="18">
    <w:abstractNumId w:val="11"/>
  </w:num>
  <w:num w:numId="19">
    <w:abstractNumId w:val="21"/>
  </w:num>
  <w:num w:numId="20">
    <w:abstractNumId w:val="2"/>
  </w:num>
  <w:num w:numId="21">
    <w:abstractNumId w:val="22"/>
  </w:num>
  <w:num w:numId="22">
    <w:abstractNumId w:val="20"/>
  </w:num>
  <w:num w:numId="23">
    <w:abstractNumId w:val="12"/>
  </w:num>
  <w:num w:numId="24">
    <w:abstractNumId w:val="25"/>
  </w:num>
  <w:num w:numId="25">
    <w:abstractNumId w:val="5"/>
  </w:num>
  <w:num w:numId="26">
    <w:abstractNumId w:val="23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UCHNAK Imen 247267">
    <w15:presenceInfo w15:providerId="AD" w15:userId="S-1-5-21-1801674531-299502267-839522115-3504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dzexw9fvm2dttze0s5f59s5l2tw5e2dezxwe&quot;&gt;My EndNote Library&lt;record-ids&gt;&lt;item&gt;82&lt;/item&gt;&lt;item&gt;85&lt;/item&gt;&lt;item&gt;98&lt;/item&gt;&lt;item&gt;215&lt;/item&gt;&lt;item&gt;242&lt;/item&gt;&lt;item&gt;247&lt;/item&gt;&lt;item&gt;248&lt;/item&gt;&lt;item&gt;261&lt;/item&gt;&lt;item&gt;274&lt;/item&gt;&lt;item&gt;345&lt;/item&gt;&lt;item&gt;379&lt;/item&gt;&lt;item&gt;380&lt;/item&gt;&lt;item&gt;381&lt;/item&gt;&lt;item&gt;382&lt;/item&gt;&lt;item&gt;383&lt;/item&gt;&lt;item&gt;384&lt;/item&gt;&lt;item&gt;385&lt;/item&gt;&lt;item&gt;387&lt;/item&gt;&lt;item&gt;390&lt;/item&gt;&lt;item&gt;391&lt;/item&gt;&lt;item&gt;392&lt;/item&gt;&lt;item&gt;393&lt;/item&gt;&lt;item&gt;394&lt;/item&gt;&lt;item&gt;397&lt;/item&gt;&lt;item&gt;398&lt;/item&gt;&lt;/record-ids&gt;&lt;/item&gt;&lt;/Libraries&gt;"/>
  </w:docVars>
  <w:rsids>
    <w:rsidRoot w:val="00EE705F"/>
    <w:rsid w:val="00001169"/>
    <w:rsid w:val="00001806"/>
    <w:rsid w:val="0000311C"/>
    <w:rsid w:val="00005815"/>
    <w:rsid w:val="00007DBC"/>
    <w:rsid w:val="00007EA1"/>
    <w:rsid w:val="000100F0"/>
    <w:rsid w:val="0001210B"/>
    <w:rsid w:val="000129B2"/>
    <w:rsid w:val="00012FF9"/>
    <w:rsid w:val="0001389C"/>
    <w:rsid w:val="00014314"/>
    <w:rsid w:val="000155CD"/>
    <w:rsid w:val="00021434"/>
    <w:rsid w:val="00021774"/>
    <w:rsid w:val="000217E8"/>
    <w:rsid w:val="00021DF3"/>
    <w:rsid w:val="00023869"/>
    <w:rsid w:val="00024598"/>
    <w:rsid w:val="00032769"/>
    <w:rsid w:val="0003311E"/>
    <w:rsid w:val="00033D7A"/>
    <w:rsid w:val="000362D3"/>
    <w:rsid w:val="00037B58"/>
    <w:rsid w:val="00050754"/>
    <w:rsid w:val="00051B73"/>
    <w:rsid w:val="00053967"/>
    <w:rsid w:val="00060ABE"/>
    <w:rsid w:val="00061A50"/>
    <w:rsid w:val="0006361B"/>
    <w:rsid w:val="00064104"/>
    <w:rsid w:val="000652E3"/>
    <w:rsid w:val="00066025"/>
    <w:rsid w:val="00066EB0"/>
    <w:rsid w:val="000701D1"/>
    <w:rsid w:val="00071DB0"/>
    <w:rsid w:val="00080A20"/>
    <w:rsid w:val="00082796"/>
    <w:rsid w:val="00082DF4"/>
    <w:rsid w:val="00087C0A"/>
    <w:rsid w:val="00093BC4"/>
    <w:rsid w:val="0009644B"/>
    <w:rsid w:val="00097929"/>
    <w:rsid w:val="000A04A3"/>
    <w:rsid w:val="000A1E80"/>
    <w:rsid w:val="000A3B70"/>
    <w:rsid w:val="000A5153"/>
    <w:rsid w:val="000A5324"/>
    <w:rsid w:val="000A5704"/>
    <w:rsid w:val="000B10AE"/>
    <w:rsid w:val="000B2333"/>
    <w:rsid w:val="000B30BF"/>
    <w:rsid w:val="000B566B"/>
    <w:rsid w:val="000B61F8"/>
    <w:rsid w:val="000B662E"/>
    <w:rsid w:val="000B7294"/>
    <w:rsid w:val="000B75D0"/>
    <w:rsid w:val="000C1CF8"/>
    <w:rsid w:val="000C48FE"/>
    <w:rsid w:val="000C49CF"/>
    <w:rsid w:val="000C52E9"/>
    <w:rsid w:val="000C5CDC"/>
    <w:rsid w:val="000C65DC"/>
    <w:rsid w:val="000C66F3"/>
    <w:rsid w:val="000C6900"/>
    <w:rsid w:val="000D31E8"/>
    <w:rsid w:val="000D33A0"/>
    <w:rsid w:val="000D381B"/>
    <w:rsid w:val="000D76E4"/>
    <w:rsid w:val="000D7CAE"/>
    <w:rsid w:val="000E3816"/>
    <w:rsid w:val="000E4F77"/>
    <w:rsid w:val="000F265C"/>
    <w:rsid w:val="000F3AFA"/>
    <w:rsid w:val="000F5712"/>
    <w:rsid w:val="000F6611"/>
    <w:rsid w:val="000F7E22"/>
    <w:rsid w:val="001104F3"/>
    <w:rsid w:val="00112EEB"/>
    <w:rsid w:val="001173FF"/>
    <w:rsid w:val="0012563A"/>
    <w:rsid w:val="001264DE"/>
    <w:rsid w:val="00130678"/>
    <w:rsid w:val="001313A7"/>
    <w:rsid w:val="00131493"/>
    <w:rsid w:val="0013276F"/>
    <w:rsid w:val="0013621E"/>
    <w:rsid w:val="0013642E"/>
    <w:rsid w:val="0014341D"/>
    <w:rsid w:val="00146944"/>
    <w:rsid w:val="00152A23"/>
    <w:rsid w:val="00156EB6"/>
    <w:rsid w:val="00162CB7"/>
    <w:rsid w:val="001674E2"/>
    <w:rsid w:val="00171E5B"/>
    <w:rsid w:val="00171F94"/>
    <w:rsid w:val="00175D4E"/>
    <w:rsid w:val="001762CF"/>
    <w:rsid w:val="0017668A"/>
    <w:rsid w:val="001766FE"/>
    <w:rsid w:val="001771E7"/>
    <w:rsid w:val="001911FF"/>
    <w:rsid w:val="00192006"/>
    <w:rsid w:val="00193180"/>
    <w:rsid w:val="001951F5"/>
    <w:rsid w:val="00196241"/>
    <w:rsid w:val="00196792"/>
    <w:rsid w:val="001A3B95"/>
    <w:rsid w:val="001B1519"/>
    <w:rsid w:val="001B2E2D"/>
    <w:rsid w:val="001B4698"/>
    <w:rsid w:val="001B5CD2"/>
    <w:rsid w:val="001C0BEE"/>
    <w:rsid w:val="001C1E49"/>
    <w:rsid w:val="001C2A98"/>
    <w:rsid w:val="001C3B9E"/>
    <w:rsid w:val="001C4867"/>
    <w:rsid w:val="001C4A43"/>
    <w:rsid w:val="001C668E"/>
    <w:rsid w:val="001D274F"/>
    <w:rsid w:val="001D3D7D"/>
    <w:rsid w:val="001D3FFF"/>
    <w:rsid w:val="001D625F"/>
    <w:rsid w:val="001D68A4"/>
    <w:rsid w:val="001D7576"/>
    <w:rsid w:val="001E0E3F"/>
    <w:rsid w:val="001E14A0"/>
    <w:rsid w:val="001E7376"/>
    <w:rsid w:val="001F225C"/>
    <w:rsid w:val="001F574A"/>
    <w:rsid w:val="00201CFA"/>
    <w:rsid w:val="0020220D"/>
    <w:rsid w:val="00202448"/>
    <w:rsid w:val="00202728"/>
    <w:rsid w:val="00202D15"/>
    <w:rsid w:val="00205873"/>
    <w:rsid w:val="00212EAE"/>
    <w:rsid w:val="00213E12"/>
    <w:rsid w:val="00214BEE"/>
    <w:rsid w:val="00215994"/>
    <w:rsid w:val="002205B8"/>
    <w:rsid w:val="0022293C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42755"/>
    <w:rsid w:val="00250558"/>
    <w:rsid w:val="00260652"/>
    <w:rsid w:val="00261F25"/>
    <w:rsid w:val="00263BC5"/>
    <w:rsid w:val="002648A9"/>
    <w:rsid w:val="0026536F"/>
    <w:rsid w:val="0026553C"/>
    <w:rsid w:val="00267DD5"/>
    <w:rsid w:val="002737F2"/>
    <w:rsid w:val="00274A0A"/>
    <w:rsid w:val="00277593"/>
    <w:rsid w:val="00280909"/>
    <w:rsid w:val="00280918"/>
    <w:rsid w:val="00282AF6"/>
    <w:rsid w:val="0028596A"/>
    <w:rsid w:val="00286198"/>
    <w:rsid w:val="00287085"/>
    <w:rsid w:val="00290AF9"/>
    <w:rsid w:val="002967CF"/>
    <w:rsid w:val="00297788"/>
    <w:rsid w:val="002A2AD8"/>
    <w:rsid w:val="002A484B"/>
    <w:rsid w:val="002A64A6"/>
    <w:rsid w:val="002A7FDF"/>
    <w:rsid w:val="002B3301"/>
    <w:rsid w:val="002B61A3"/>
    <w:rsid w:val="002B720F"/>
    <w:rsid w:val="002C0D54"/>
    <w:rsid w:val="002C47D4"/>
    <w:rsid w:val="002D0F38"/>
    <w:rsid w:val="002D77E3"/>
    <w:rsid w:val="002F2859"/>
    <w:rsid w:val="002F2C11"/>
    <w:rsid w:val="002F404C"/>
    <w:rsid w:val="002F4551"/>
    <w:rsid w:val="002F4A23"/>
    <w:rsid w:val="002F6E3C"/>
    <w:rsid w:val="0030056B"/>
    <w:rsid w:val="0030117D"/>
    <w:rsid w:val="00301F30"/>
    <w:rsid w:val="0030381D"/>
    <w:rsid w:val="003038FD"/>
    <w:rsid w:val="00303C87"/>
    <w:rsid w:val="003108E5"/>
    <w:rsid w:val="00311387"/>
    <w:rsid w:val="003120CB"/>
    <w:rsid w:val="00320153"/>
    <w:rsid w:val="00320367"/>
    <w:rsid w:val="00322871"/>
    <w:rsid w:val="00326FB3"/>
    <w:rsid w:val="003316D4"/>
    <w:rsid w:val="00333822"/>
    <w:rsid w:val="00334E7B"/>
    <w:rsid w:val="00336715"/>
    <w:rsid w:val="003372FE"/>
    <w:rsid w:val="00340DFD"/>
    <w:rsid w:val="00344954"/>
    <w:rsid w:val="00350CD7"/>
    <w:rsid w:val="00351AFB"/>
    <w:rsid w:val="0035744E"/>
    <w:rsid w:val="00360C17"/>
    <w:rsid w:val="003621C6"/>
    <w:rsid w:val="003622B8"/>
    <w:rsid w:val="00366B76"/>
    <w:rsid w:val="00373051"/>
    <w:rsid w:val="00373B8F"/>
    <w:rsid w:val="003755F6"/>
    <w:rsid w:val="00376D95"/>
    <w:rsid w:val="00377FBB"/>
    <w:rsid w:val="00384BCF"/>
    <w:rsid w:val="00385140"/>
    <w:rsid w:val="003A08BC"/>
    <w:rsid w:val="003A16FC"/>
    <w:rsid w:val="003A3322"/>
    <w:rsid w:val="003A48A6"/>
    <w:rsid w:val="003A4A88"/>
    <w:rsid w:val="003A4FCD"/>
    <w:rsid w:val="003B0944"/>
    <w:rsid w:val="003B1593"/>
    <w:rsid w:val="003B4381"/>
    <w:rsid w:val="003B43E5"/>
    <w:rsid w:val="003C1043"/>
    <w:rsid w:val="003C1A30"/>
    <w:rsid w:val="003C3665"/>
    <w:rsid w:val="003C6779"/>
    <w:rsid w:val="003D2998"/>
    <w:rsid w:val="003D2F0A"/>
    <w:rsid w:val="003D3891"/>
    <w:rsid w:val="003D5D84"/>
    <w:rsid w:val="003E045F"/>
    <w:rsid w:val="003E0F4F"/>
    <w:rsid w:val="003E18AC"/>
    <w:rsid w:val="003E210B"/>
    <w:rsid w:val="003E251B"/>
    <w:rsid w:val="003E2A12"/>
    <w:rsid w:val="003E3384"/>
    <w:rsid w:val="003E3CA4"/>
    <w:rsid w:val="003E548E"/>
    <w:rsid w:val="003E62B4"/>
    <w:rsid w:val="00401B9A"/>
    <w:rsid w:val="004025E7"/>
    <w:rsid w:val="00407EC8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60BD"/>
    <w:rsid w:val="0043012F"/>
    <w:rsid w:val="00430F1F"/>
    <w:rsid w:val="004326EA"/>
    <w:rsid w:val="00433FB7"/>
    <w:rsid w:val="0044434C"/>
    <w:rsid w:val="0044456B"/>
    <w:rsid w:val="00447BD1"/>
    <w:rsid w:val="004507F3"/>
    <w:rsid w:val="00450AF4"/>
    <w:rsid w:val="00450F34"/>
    <w:rsid w:val="00453CC6"/>
    <w:rsid w:val="0045536A"/>
    <w:rsid w:val="00456A57"/>
    <w:rsid w:val="004607DE"/>
    <w:rsid w:val="004671C7"/>
    <w:rsid w:val="00472ACB"/>
    <w:rsid w:val="00472F4D"/>
    <w:rsid w:val="004730BF"/>
    <w:rsid w:val="00474DCB"/>
    <w:rsid w:val="0047535C"/>
    <w:rsid w:val="004762F6"/>
    <w:rsid w:val="004772D2"/>
    <w:rsid w:val="0048359B"/>
    <w:rsid w:val="00485489"/>
    <w:rsid w:val="00485870"/>
    <w:rsid w:val="00485FE8"/>
    <w:rsid w:val="00492EB5"/>
    <w:rsid w:val="00492FEE"/>
    <w:rsid w:val="00494F77"/>
    <w:rsid w:val="00497721"/>
    <w:rsid w:val="004A0229"/>
    <w:rsid w:val="004A35D2"/>
    <w:rsid w:val="004A5BEC"/>
    <w:rsid w:val="004A71E4"/>
    <w:rsid w:val="004A7E0A"/>
    <w:rsid w:val="004B2F00"/>
    <w:rsid w:val="004B4D55"/>
    <w:rsid w:val="004B6E31"/>
    <w:rsid w:val="004C1D66"/>
    <w:rsid w:val="004C31D7"/>
    <w:rsid w:val="004C4AD2"/>
    <w:rsid w:val="004C6981"/>
    <w:rsid w:val="004D1F21"/>
    <w:rsid w:val="004D268C"/>
    <w:rsid w:val="004D59D8"/>
    <w:rsid w:val="004D5DA1"/>
    <w:rsid w:val="004E0735"/>
    <w:rsid w:val="004E150F"/>
    <w:rsid w:val="004E1DCA"/>
    <w:rsid w:val="004E23A1"/>
    <w:rsid w:val="004E3489"/>
    <w:rsid w:val="004E358A"/>
    <w:rsid w:val="004E3699"/>
    <w:rsid w:val="004E3AFA"/>
    <w:rsid w:val="004E469B"/>
    <w:rsid w:val="004E6588"/>
    <w:rsid w:val="004F6E5C"/>
    <w:rsid w:val="0050297F"/>
    <w:rsid w:val="00502A0A"/>
    <w:rsid w:val="00503D61"/>
    <w:rsid w:val="00507C50"/>
    <w:rsid w:val="005133D8"/>
    <w:rsid w:val="005139DF"/>
    <w:rsid w:val="00517C3A"/>
    <w:rsid w:val="0052275F"/>
    <w:rsid w:val="0052444E"/>
    <w:rsid w:val="00524F6E"/>
    <w:rsid w:val="00527BF4"/>
    <w:rsid w:val="005324BE"/>
    <w:rsid w:val="00532CFD"/>
    <w:rsid w:val="00534F6C"/>
    <w:rsid w:val="00535994"/>
    <w:rsid w:val="0053646D"/>
    <w:rsid w:val="00540AAD"/>
    <w:rsid w:val="00543EC1"/>
    <w:rsid w:val="00546458"/>
    <w:rsid w:val="0055087C"/>
    <w:rsid w:val="00551A0D"/>
    <w:rsid w:val="00553413"/>
    <w:rsid w:val="00555021"/>
    <w:rsid w:val="00555983"/>
    <w:rsid w:val="00555E1A"/>
    <w:rsid w:val="00560E31"/>
    <w:rsid w:val="00567CF2"/>
    <w:rsid w:val="00574F1E"/>
    <w:rsid w:val="00580E92"/>
    <w:rsid w:val="00581B23"/>
    <w:rsid w:val="0058219C"/>
    <w:rsid w:val="0058707F"/>
    <w:rsid w:val="00591B0E"/>
    <w:rsid w:val="005931FE"/>
    <w:rsid w:val="00595694"/>
    <w:rsid w:val="005B0072"/>
    <w:rsid w:val="005B0732"/>
    <w:rsid w:val="005B38A0"/>
    <w:rsid w:val="005B3FB0"/>
    <w:rsid w:val="005B491C"/>
    <w:rsid w:val="005B4DBF"/>
    <w:rsid w:val="005B5DE2"/>
    <w:rsid w:val="005B674C"/>
    <w:rsid w:val="005B7154"/>
    <w:rsid w:val="005C0D97"/>
    <w:rsid w:val="005C24F2"/>
    <w:rsid w:val="005C27FD"/>
    <w:rsid w:val="005C66B2"/>
    <w:rsid w:val="005C7561"/>
    <w:rsid w:val="005D0969"/>
    <w:rsid w:val="005D1E57"/>
    <w:rsid w:val="005D2398"/>
    <w:rsid w:val="005D2F57"/>
    <w:rsid w:val="005D34F6"/>
    <w:rsid w:val="005D4F1A"/>
    <w:rsid w:val="005D6E7C"/>
    <w:rsid w:val="005E1884"/>
    <w:rsid w:val="005F2031"/>
    <w:rsid w:val="005F2246"/>
    <w:rsid w:val="005F373A"/>
    <w:rsid w:val="005F4F87"/>
    <w:rsid w:val="005F5E2D"/>
    <w:rsid w:val="005F6B0E"/>
    <w:rsid w:val="005F760E"/>
    <w:rsid w:val="005F7B1D"/>
    <w:rsid w:val="00600B46"/>
    <w:rsid w:val="00601C2B"/>
    <w:rsid w:val="0060222A"/>
    <w:rsid w:val="00610C21"/>
    <w:rsid w:val="00611907"/>
    <w:rsid w:val="00613116"/>
    <w:rsid w:val="006202A6"/>
    <w:rsid w:val="006204EA"/>
    <w:rsid w:val="0062054B"/>
    <w:rsid w:val="0062174E"/>
    <w:rsid w:val="00621C4E"/>
    <w:rsid w:val="00624EAE"/>
    <w:rsid w:val="006305D7"/>
    <w:rsid w:val="00633A01"/>
    <w:rsid w:val="00633B97"/>
    <w:rsid w:val="006341F7"/>
    <w:rsid w:val="00635014"/>
    <w:rsid w:val="00636292"/>
    <w:rsid w:val="006369CE"/>
    <w:rsid w:val="006411CA"/>
    <w:rsid w:val="0064605E"/>
    <w:rsid w:val="00653C26"/>
    <w:rsid w:val="00653C56"/>
    <w:rsid w:val="006619C8"/>
    <w:rsid w:val="00661C36"/>
    <w:rsid w:val="00664972"/>
    <w:rsid w:val="00671710"/>
    <w:rsid w:val="00671999"/>
    <w:rsid w:val="006733B9"/>
    <w:rsid w:val="00673414"/>
    <w:rsid w:val="00676079"/>
    <w:rsid w:val="00676ECD"/>
    <w:rsid w:val="00677727"/>
    <w:rsid w:val="00677D0A"/>
    <w:rsid w:val="00680A0E"/>
    <w:rsid w:val="0068185F"/>
    <w:rsid w:val="0068303E"/>
    <w:rsid w:val="00684379"/>
    <w:rsid w:val="0068570D"/>
    <w:rsid w:val="006858AC"/>
    <w:rsid w:val="006A01CF"/>
    <w:rsid w:val="006A60DD"/>
    <w:rsid w:val="006A752C"/>
    <w:rsid w:val="006B0679"/>
    <w:rsid w:val="006B074C"/>
    <w:rsid w:val="006B3B84"/>
    <w:rsid w:val="006B4E7C"/>
    <w:rsid w:val="006B5D8C"/>
    <w:rsid w:val="006B6238"/>
    <w:rsid w:val="006B72D4"/>
    <w:rsid w:val="006C11CC"/>
    <w:rsid w:val="006C1AEB"/>
    <w:rsid w:val="006C57FE"/>
    <w:rsid w:val="006D3C28"/>
    <w:rsid w:val="006D40C3"/>
    <w:rsid w:val="006D54B0"/>
    <w:rsid w:val="006D5F18"/>
    <w:rsid w:val="006E1E99"/>
    <w:rsid w:val="006E4B63"/>
    <w:rsid w:val="006E7448"/>
    <w:rsid w:val="006F06E4"/>
    <w:rsid w:val="006F7B41"/>
    <w:rsid w:val="00702B5D"/>
    <w:rsid w:val="00703ED2"/>
    <w:rsid w:val="00707B8D"/>
    <w:rsid w:val="0071301C"/>
    <w:rsid w:val="00713636"/>
    <w:rsid w:val="00714B8C"/>
    <w:rsid w:val="00714ED1"/>
    <w:rsid w:val="0071675D"/>
    <w:rsid w:val="00716D57"/>
    <w:rsid w:val="00717736"/>
    <w:rsid w:val="00724817"/>
    <w:rsid w:val="00735CF5"/>
    <w:rsid w:val="0074063A"/>
    <w:rsid w:val="00741C4C"/>
    <w:rsid w:val="00742AA4"/>
    <w:rsid w:val="00743BA1"/>
    <w:rsid w:val="00745264"/>
    <w:rsid w:val="00745CA4"/>
    <w:rsid w:val="00745F1E"/>
    <w:rsid w:val="00746AF3"/>
    <w:rsid w:val="007515FE"/>
    <w:rsid w:val="007601D0"/>
    <w:rsid w:val="007603BB"/>
    <w:rsid w:val="0076109D"/>
    <w:rsid w:val="00761BA2"/>
    <w:rsid w:val="00767107"/>
    <w:rsid w:val="00773617"/>
    <w:rsid w:val="00773BFD"/>
    <w:rsid w:val="007743B3"/>
    <w:rsid w:val="00774490"/>
    <w:rsid w:val="007819FF"/>
    <w:rsid w:val="0078360C"/>
    <w:rsid w:val="00784A4C"/>
    <w:rsid w:val="00784BC6"/>
    <w:rsid w:val="0078523D"/>
    <w:rsid w:val="0078783C"/>
    <w:rsid w:val="007920EE"/>
    <w:rsid w:val="007931DF"/>
    <w:rsid w:val="0079645D"/>
    <w:rsid w:val="007A0172"/>
    <w:rsid w:val="007A0593"/>
    <w:rsid w:val="007A1804"/>
    <w:rsid w:val="007A2511"/>
    <w:rsid w:val="007A260E"/>
    <w:rsid w:val="007A2D50"/>
    <w:rsid w:val="007A4D4C"/>
    <w:rsid w:val="007A4DD6"/>
    <w:rsid w:val="007A5CB9"/>
    <w:rsid w:val="007B20AE"/>
    <w:rsid w:val="007B5AA7"/>
    <w:rsid w:val="007B6B07"/>
    <w:rsid w:val="007B6D43"/>
    <w:rsid w:val="007B749A"/>
    <w:rsid w:val="007B7C6E"/>
    <w:rsid w:val="007C135B"/>
    <w:rsid w:val="007D44D7"/>
    <w:rsid w:val="007D621A"/>
    <w:rsid w:val="007E058A"/>
    <w:rsid w:val="007E2887"/>
    <w:rsid w:val="007E5278"/>
    <w:rsid w:val="007E749C"/>
    <w:rsid w:val="007F1277"/>
    <w:rsid w:val="007F1B5C"/>
    <w:rsid w:val="007F4F03"/>
    <w:rsid w:val="0080074F"/>
    <w:rsid w:val="00801257"/>
    <w:rsid w:val="00803B0A"/>
    <w:rsid w:val="00804DED"/>
    <w:rsid w:val="00805B96"/>
    <w:rsid w:val="008105BE"/>
    <w:rsid w:val="008115A5"/>
    <w:rsid w:val="00811D46"/>
    <w:rsid w:val="00811E15"/>
    <w:rsid w:val="0081415D"/>
    <w:rsid w:val="008147C0"/>
    <w:rsid w:val="00820229"/>
    <w:rsid w:val="00820308"/>
    <w:rsid w:val="00822448"/>
    <w:rsid w:val="00822ABE"/>
    <w:rsid w:val="00823D31"/>
    <w:rsid w:val="008244D1"/>
    <w:rsid w:val="00827F51"/>
    <w:rsid w:val="0083104E"/>
    <w:rsid w:val="00831FC9"/>
    <w:rsid w:val="008343BE"/>
    <w:rsid w:val="00836535"/>
    <w:rsid w:val="00840FB4"/>
    <w:rsid w:val="008410B2"/>
    <w:rsid w:val="00842455"/>
    <w:rsid w:val="00842CD0"/>
    <w:rsid w:val="008500A0"/>
    <w:rsid w:val="008524E5"/>
    <w:rsid w:val="0085351C"/>
    <w:rsid w:val="008549CA"/>
    <w:rsid w:val="008556C3"/>
    <w:rsid w:val="0085687C"/>
    <w:rsid w:val="008604C8"/>
    <w:rsid w:val="008706C5"/>
    <w:rsid w:val="00873707"/>
    <w:rsid w:val="00874B20"/>
    <w:rsid w:val="008757C6"/>
    <w:rsid w:val="008763E1"/>
    <w:rsid w:val="0087775C"/>
    <w:rsid w:val="00877EC8"/>
    <w:rsid w:val="00880F36"/>
    <w:rsid w:val="00883987"/>
    <w:rsid w:val="00885530"/>
    <w:rsid w:val="00885B28"/>
    <w:rsid w:val="008910D1"/>
    <w:rsid w:val="0089296C"/>
    <w:rsid w:val="00896ABD"/>
    <w:rsid w:val="00897AB6"/>
    <w:rsid w:val="008A3380"/>
    <w:rsid w:val="008A7A9C"/>
    <w:rsid w:val="008B0FB0"/>
    <w:rsid w:val="008B5218"/>
    <w:rsid w:val="008B7102"/>
    <w:rsid w:val="008C3B7D"/>
    <w:rsid w:val="008D03B5"/>
    <w:rsid w:val="008D0F90"/>
    <w:rsid w:val="008D3715"/>
    <w:rsid w:val="008D4EE7"/>
    <w:rsid w:val="008D5465"/>
    <w:rsid w:val="008D5D3B"/>
    <w:rsid w:val="008D672E"/>
    <w:rsid w:val="008D7EB7"/>
    <w:rsid w:val="008E3684"/>
    <w:rsid w:val="008E57F5"/>
    <w:rsid w:val="008E7606"/>
    <w:rsid w:val="008F0630"/>
    <w:rsid w:val="008F1DAA"/>
    <w:rsid w:val="008F3EBD"/>
    <w:rsid w:val="008F60B2"/>
    <w:rsid w:val="008F7C41"/>
    <w:rsid w:val="009031E2"/>
    <w:rsid w:val="009075BA"/>
    <w:rsid w:val="009108C5"/>
    <w:rsid w:val="0091276C"/>
    <w:rsid w:val="00914ED0"/>
    <w:rsid w:val="009165AC"/>
    <w:rsid w:val="00916FFC"/>
    <w:rsid w:val="0092053F"/>
    <w:rsid w:val="0092340A"/>
    <w:rsid w:val="00926F76"/>
    <w:rsid w:val="009313D9"/>
    <w:rsid w:val="0093145E"/>
    <w:rsid w:val="00935B7F"/>
    <w:rsid w:val="00941293"/>
    <w:rsid w:val="00946372"/>
    <w:rsid w:val="009509C9"/>
    <w:rsid w:val="00950C17"/>
    <w:rsid w:val="00951FAF"/>
    <w:rsid w:val="00954740"/>
    <w:rsid w:val="00962E71"/>
    <w:rsid w:val="00963ABC"/>
    <w:rsid w:val="00965D21"/>
    <w:rsid w:val="00967764"/>
    <w:rsid w:val="00970B0E"/>
    <w:rsid w:val="00970BB9"/>
    <w:rsid w:val="009726EE"/>
    <w:rsid w:val="009730D2"/>
    <w:rsid w:val="009733DD"/>
    <w:rsid w:val="00975573"/>
    <w:rsid w:val="00976D03"/>
    <w:rsid w:val="00977B30"/>
    <w:rsid w:val="00982F41"/>
    <w:rsid w:val="0098398A"/>
    <w:rsid w:val="009839B9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A5B73"/>
    <w:rsid w:val="009B118B"/>
    <w:rsid w:val="009B1737"/>
    <w:rsid w:val="009B3D4B"/>
    <w:rsid w:val="009B5B99"/>
    <w:rsid w:val="009B6EFC"/>
    <w:rsid w:val="009C2DF8"/>
    <w:rsid w:val="009C31BF"/>
    <w:rsid w:val="009C68B7"/>
    <w:rsid w:val="009D0834"/>
    <w:rsid w:val="009D0A1E"/>
    <w:rsid w:val="009D2AE3"/>
    <w:rsid w:val="009D4D53"/>
    <w:rsid w:val="009D52BC"/>
    <w:rsid w:val="009D7D0A"/>
    <w:rsid w:val="009E09D9"/>
    <w:rsid w:val="009F01B1"/>
    <w:rsid w:val="009F0DBB"/>
    <w:rsid w:val="009F13EE"/>
    <w:rsid w:val="009F3887"/>
    <w:rsid w:val="009F659A"/>
    <w:rsid w:val="009F732B"/>
    <w:rsid w:val="00A01FE0"/>
    <w:rsid w:val="00A06945"/>
    <w:rsid w:val="00A10656"/>
    <w:rsid w:val="00A113C0"/>
    <w:rsid w:val="00A12FA6"/>
    <w:rsid w:val="00A1339B"/>
    <w:rsid w:val="00A14ABA"/>
    <w:rsid w:val="00A14E3C"/>
    <w:rsid w:val="00A157B7"/>
    <w:rsid w:val="00A24CB6"/>
    <w:rsid w:val="00A26CD2"/>
    <w:rsid w:val="00A27667"/>
    <w:rsid w:val="00A31D1B"/>
    <w:rsid w:val="00A3293E"/>
    <w:rsid w:val="00A32979"/>
    <w:rsid w:val="00A34A67"/>
    <w:rsid w:val="00A37462"/>
    <w:rsid w:val="00A456AD"/>
    <w:rsid w:val="00A459E1"/>
    <w:rsid w:val="00A45A44"/>
    <w:rsid w:val="00A46AC4"/>
    <w:rsid w:val="00A52296"/>
    <w:rsid w:val="00A5347C"/>
    <w:rsid w:val="00A55661"/>
    <w:rsid w:val="00A55835"/>
    <w:rsid w:val="00A61B70"/>
    <w:rsid w:val="00A61FA8"/>
    <w:rsid w:val="00A637F4"/>
    <w:rsid w:val="00A64DF2"/>
    <w:rsid w:val="00A65485"/>
    <w:rsid w:val="00A66E05"/>
    <w:rsid w:val="00A67B21"/>
    <w:rsid w:val="00A70753"/>
    <w:rsid w:val="00A712D2"/>
    <w:rsid w:val="00A71E63"/>
    <w:rsid w:val="00A82C8A"/>
    <w:rsid w:val="00A8346B"/>
    <w:rsid w:val="00A852FF"/>
    <w:rsid w:val="00A86D2D"/>
    <w:rsid w:val="00A87337"/>
    <w:rsid w:val="00A90C97"/>
    <w:rsid w:val="00A914AF"/>
    <w:rsid w:val="00A92DDC"/>
    <w:rsid w:val="00A960C8"/>
    <w:rsid w:val="00A96604"/>
    <w:rsid w:val="00AA03DF"/>
    <w:rsid w:val="00AA1B4F"/>
    <w:rsid w:val="00AA21D8"/>
    <w:rsid w:val="00AA271A"/>
    <w:rsid w:val="00AA3013"/>
    <w:rsid w:val="00AA3270"/>
    <w:rsid w:val="00AA542F"/>
    <w:rsid w:val="00AA54F3"/>
    <w:rsid w:val="00AA6B43"/>
    <w:rsid w:val="00AA720D"/>
    <w:rsid w:val="00AB367A"/>
    <w:rsid w:val="00AB5A47"/>
    <w:rsid w:val="00AB6742"/>
    <w:rsid w:val="00AC01D1"/>
    <w:rsid w:val="00AC0E9F"/>
    <w:rsid w:val="00AC52A5"/>
    <w:rsid w:val="00AC6EFD"/>
    <w:rsid w:val="00AC7151"/>
    <w:rsid w:val="00AD460A"/>
    <w:rsid w:val="00AD6A05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AF6886"/>
    <w:rsid w:val="00AF7BAE"/>
    <w:rsid w:val="00B01A16"/>
    <w:rsid w:val="00B07485"/>
    <w:rsid w:val="00B07F45"/>
    <w:rsid w:val="00B1021A"/>
    <w:rsid w:val="00B1481A"/>
    <w:rsid w:val="00B15A1F"/>
    <w:rsid w:val="00B15FE9"/>
    <w:rsid w:val="00B16BCD"/>
    <w:rsid w:val="00B2148A"/>
    <w:rsid w:val="00B220C2"/>
    <w:rsid w:val="00B25B32"/>
    <w:rsid w:val="00B32616"/>
    <w:rsid w:val="00B36348"/>
    <w:rsid w:val="00B36C42"/>
    <w:rsid w:val="00B42EA7"/>
    <w:rsid w:val="00B51845"/>
    <w:rsid w:val="00B51923"/>
    <w:rsid w:val="00B5337C"/>
    <w:rsid w:val="00B53FDE"/>
    <w:rsid w:val="00B56397"/>
    <w:rsid w:val="00B571DA"/>
    <w:rsid w:val="00B6027B"/>
    <w:rsid w:val="00B636C8"/>
    <w:rsid w:val="00B65EDB"/>
    <w:rsid w:val="00B67AFF"/>
    <w:rsid w:val="00B67D98"/>
    <w:rsid w:val="00B70B59"/>
    <w:rsid w:val="00B70CF5"/>
    <w:rsid w:val="00B7271E"/>
    <w:rsid w:val="00B73657"/>
    <w:rsid w:val="00B73826"/>
    <w:rsid w:val="00B739B3"/>
    <w:rsid w:val="00B915AE"/>
    <w:rsid w:val="00BA1735"/>
    <w:rsid w:val="00BA19FA"/>
    <w:rsid w:val="00BA1BB8"/>
    <w:rsid w:val="00BA4288"/>
    <w:rsid w:val="00BB0902"/>
    <w:rsid w:val="00BB48E5"/>
    <w:rsid w:val="00BB5607"/>
    <w:rsid w:val="00BB5ACA"/>
    <w:rsid w:val="00BB627F"/>
    <w:rsid w:val="00BB75A9"/>
    <w:rsid w:val="00BB77B2"/>
    <w:rsid w:val="00BC0C17"/>
    <w:rsid w:val="00BC3823"/>
    <w:rsid w:val="00BC5289"/>
    <w:rsid w:val="00BC5841"/>
    <w:rsid w:val="00BD2EF0"/>
    <w:rsid w:val="00BD60B4"/>
    <w:rsid w:val="00BD796B"/>
    <w:rsid w:val="00BE006E"/>
    <w:rsid w:val="00BE40C0"/>
    <w:rsid w:val="00BE5F4A"/>
    <w:rsid w:val="00BE6734"/>
    <w:rsid w:val="00BE7AEF"/>
    <w:rsid w:val="00BF09B0"/>
    <w:rsid w:val="00BF1544"/>
    <w:rsid w:val="00BF1B53"/>
    <w:rsid w:val="00BF246D"/>
    <w:rsid w:val="00BF2682"/>
    <w:rsid w:val="00BF72AA"/>
    <w:rsid w:val="00C06F06"/>
    <w:rsid w:val="00C143DA"/>
    <w:rsid w:val="00C20FAD"/>
    <w:rsid w:val="00C2375F"/>
    <w:rsid w:val="00C23D63"/>
    <w:rsid w:val="00C247CB"/>
    <w:rsid w:val="00C25690"/>
    <w:rsid w:val="00C32E66"/>
    <w:rsid w:val="00C3355F"/>
    <w:rsid w:val="00C33A04"/>
    <w:rsid w:val="00C3569A"/>
    <w:rsid w:val="00C4294F"/>
    <w:rsid w:val="00C43F48"/>
    <w:rsid w:val="00C448FF"/>
    <w:rsid w:val="00C45E57"/>
    <w:rsid w:val="00C50AE5"/>
    <w:rsid w:val="00C50F16"/>
    <w:rsid w:val="00C52ACC"/>
    <w:rsid w:val="00C52F29"/>
    <w:rsid w:val="00C56CE6"/>
    <w:rsid w:val="00C5745F"/>
    <w:rsid w:val="00C60005"/>
    <w:rsid w:val="00C61A98"/>
    <w:rsid w:val="00C63201"/>
    <w:rsid w:val="00C63AF4"/>
    <w:rsid w:val="00C64E62"/>
    <w:rsid w:val="00C651D5"/>
    <w:rsid w:val="00C65CCC"/>
    <w:rsid w:val="00C7618F"/>
    <w:rsid w:val="00C765A9"/>
    <w:rsid w:val="00C8162D"/>
    <w:rsid w:val="00C830BB"/>
    <w:rsid w:val="00C83A0B"/>
    <w:rsid w:val="00C842D0"/>
    <w:rsid w:val="00C84ED1"/>
    <w:rsid w:val="00C863CC"/>
    <w:rsid w:val="00C9038F"/>
    <w:rsid w:val="00C923D8"/>
    <w:rsid w:val="00C92AAB"/>
    <w:rsid w:val="00C94E6E"/>
    <w:rsid w:val="00C954BB"/>
    <w:rsid w:val="00CA2435"/>
    <w:rsid w:val="00CA3A2C"/>
    <w:rsid w:val="00CA4068"/>
    <w:rsid w:val="00CA59CE"/>
    <w:rsid w:val="00CB37F8"/>
    <w:rsid w:val="00CB7DC3"/>
    <w:rsid w:val="00CC75A2"/>
    <w:rsid w:val="00CD018F"/>
    <w:rsid w:val="00CD0D15"/>
    <w:rsid w:val="00CD0E2F"/>
    <w:rsid w:val="00CD1D49"/>
    <w:rsid w:val="00CD2F20"/>
    <w:rsid w:val="00CD42D5"/>
    <w:rsid w:val="00CD6B20"/>
    <w:rsid w:val="00CE1339"/>
    <w:rsid w:val="00CE61CC"/>
    <w:rsid w:val="00CE6E42"/>
    <w:rsid w:val="00CE7143"/>
    <w:rsid w:val="00CE7264"/>
    <w:rsid w:val="00CF20B7"/>
    <w:rsid w:val="00CF6692"/>
    <w:rsid w:val="00CF7441"/>
    <w:rsid w:val="00D00D16"/>
    <w:rsid w:val="00D03057"/>
    <w:rsid w:val="00D03C6C"/>
    <w:rsid w:val="00D04760"/>
    <w:rsid w:val="00D04A95"/>
    <w:rsid w:val="00D06288"/>
    <w:rsid w:val="00D068C7"/>
    <w:rsid w:val="00D128A4"/>
    <w:rsid w:val="00D147C8"/>
    <w:rsid w:val="00D15131"/>
    <w:rsid w:val="00D16FA2"/>
    <w:rsid w:val="00D20954"/>
    <w:rsid w:val="00D21C39"/>
    <w:rsid w:val="00D21FC6"/>
    <w:rsid w:val="00D2243A"/>
    <w:rsid w:val="00D32A9B"/>
    <w:rsid w:val="00D33393"/>
    <w:rsid w:val="00D33D36"/>
    <w:rsid w:val="00D34D94"/>
    <w:rsid w:val="00D364CC"/>
    <w:rsid w:val="00D409E2"/>
    <w:rsid w:val="00D42186"/>
    <w:rsid w:val="00D421B5"/>
    <w:rsid w:val="00D427D7"/>
    <w:rsid w:val="00D442C9"/>
    <w:rsid w:val="00D44E62"/>
    <w:rsid w:val="00D51570"/>
    <w:rsid w:val="00D52DC1"/>
    <w:rsid w:val="00D556AD"/>
    <w:rsid w:val="00D60381"/>
    <w:rsid w:val="00D616DE"/>
    <w:rsid w:val="00D62201"/>
    <w:rsid w:val="00D64C3B"/>
    <w:rsid w:val="00D651D1"/>
    <w:rsid w:val="00D70723"/>
    <w:rsid w:val="00D717BB"/>
    <w:rsid w:val="00D7226B"/>
    <w:rsid w:val="00D72707"/>
    <w:rsid w:val="00D7421D"/>
    <w:rsid w:val="00D75A9C"/>
    <w:rsid w:val="00D77267"/>
    <w:rsid w:val="00D829C8"/>
    <w:rsid w:val="00D83219"/>
    <w:rsid w:val="00D873E9"/>
    <w:rsid w:val="00D90871"/>
    <w:rsid w:val="00D9155F"/>
    <w:rsid w:val="00D9403F"/>
    <w:rsid w:val="00D959B4"/>
    <w:rsid w:val="00D96147"/>
    <w:rsid w:val="00DA2216"/>
    <w:rsid w:val="00DA44DE"/>
    <w:rsid w:val="00DA4CCB"/>
    <w:rsid w:val="00DB620A"/>
    <w:rsid w:val="00DC308F"/>
    <w:rsid w:val="00DC3832"/>
    <w:rsid w:val="00DC5754"/>
    <w:rsid w:val="00DC7A51"/>
    <w:rsid w:val="00DD3B1E"/>
    <w:rsid w:val="00DE5B5F"/>
    <w:rsid w:val="00DF614E"/>
    <w:rsid w:val="00E00696"/>
    <w:rsid w:val="00E03651"/>
    <w:rsid w:val="00E03808"/>
    <w:rsid w:val="00E060C2"/>
    <w:rsid w:val="00E06324"/>
    <w:rsid w:val="00E0785B"/>
    <w:rsid w:val="00E07B81"/>
    <w:rsid w:val="00E10AFD"/>
    <w:rsid w:val="00E12525"/>
    <w:rsid w:val="00E12B11"/>
    <w:rsid w:val="00E12FB0"/>
    <w:rsid w:val="00E14814"/>
    <w:rsid w:val="00E1591B"/>
    <w:rsid w:val="00E16A50"/>
    <w:rsid w:val="00E23C7B"/>
    <w:rsid w:val="00E249CE"/>
    <w:rsid w:val="00E249D5"/>
    <w:rsid w:val="00E25017"/>
    <w:rsid w:val="00E26F73"/>
    <w:rsid w:val="00E30A34"/>
    <w:rsid w:val="00E33C68"/>
    <w:rsid w:val="00E34EEB"/>
    <w:rsid w:val="00E3687C"/>
    <w:rsid w:val="00E4047E"/>
    <w:rsid w:val="00E43E22"/>
    <w:rsid w:val="00E44EB9"/>
    <w:rsid w:val="00E45BDC"/>
    <w:rsid w:val="00E46358"/>
    <w:rsid w:val="00E471DC"/>
    <w:rsid w:val="00E50EB4"/>
    <w:rsid w:val="00E5325B"/>
    <w:rsid w:val="00E532FC"/>
    <w:rsid w:val="00E559B4"/>
    <w:rsid w:val="00E55BB0"/>
    <w:rsid w:val="00E606B3"/>
    <w:rsid w:val="00E609E5"/>
    <w:rsid w:val="00E60F27"/>
    <w:rsid w:val="00E64D93"/>
    <w:rsid w:val="00E65EDB"/>
    <w:rsid w:val="00E66927"/>
    <w:rsid w:val="00E66CCE"/>
    <w:rsid w:val="00E677B8"/>
    <w:rsid w:val="00E67C36"/>
    <w:rsid w:val="00E67FA1"/>
    <w:rsid w:val="00E73821"/>
    <w:rsid w:val="00E7387D"/>
    <w:rsid w:val="00E73D53"/>
    <w:rsid w:val="00E74D50"/>
    <w:rsid w:val="00E75111"/>
    <w:rsid w:val="00E7600D"/>
    <w:rsid w:val="00E76218"/>
    <w:rsid w:val="00E77296"/>
    <w:rsid w:val="00E83156"/>
    <w:rsid w:val="00E87EF7"/>
    <w:rsid w:val="00E93763"/>
    <w:rsid w:val="00E93970"/>
    <w:rsid w:val="00E96C4C"/>
    <w:rsid w:val="00EA2AAE"/>
    <w:rsid w:val="00EA2EC0"/>
    <w:rsid w:val="00EA427A"/>
    <w:rsid w:val="00EA723B"/>
    <w:rsid w:val="00EB6350"/>
    <w:rsid w:val="00EB687A"/>
    <w:rsid w:val="00EC2F62"/>
    <w:rsid w:val="00EC31EB"/>
    <w:rsid w:val="00EC411F"/>
    <w:rsid w:val="00EC62EB"/>
    <w:rsid w:val="00EC6790"/>
    <w:rsid w:val="00EC685D"/>
    <w:rsid w:val="00EC6E9F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54FD"/>
    <w:rsid w:val="00F05863"/>
    <w:rsid w:val="00F13112"/>
    <w:rsid w:val="00F16FE6"/>
    <w:rsid w:val="00F219ED"/>
    <w:rsid w:val="00F22493"/>
    <w:rsid w:val="00F22E30"/>
    <w:rsid w:val="00F238BD"/>
    <w:rsid w:val="00F24992"/>
    <w:rsid w:val="00F32F2F"/>
    <w:rsid w:val="00F33F3F"/>
    <w:rsid w:val="00F35BDD"/>
    <w:rsid w:val="00F35EF0"/>
    <w:rsid w:val="00F403FD"/>
    <w:rsid w:val="00F41E72"/>
    <w:rsid w:val="00F42275"/>
    <w:rsid w:val="00F42506"/>
    <w:rsid w:val="00F42D9B"/>
    <w:rsid w:val="00F45BDF"/>
    <w:rsid w:val="00F50300"/>
    <w:rsid w:val="00F50E95"/>
    <w:rsid w:val="00F565AB"/>
    <w:rsid w:val="00F56E39"/>
    <w:rsid w:val="00F57D84"/>
    <w:rsid w:val="00F623E9"/>
    <w:rsid w:val="00F62BA2"/>
    <w:rsid w:val="00F63951"/>
    <w:rsid w:val="00F63C86"/>
    <w:rsid w:val="00F7204E"/>
    <w:rsid w:val="00F766BE"/>
    <w:rsid w:val="00F77EB9"/>
    <w:rsid w:val="00F80635"/>
    <w:rsid w:val="00F8115F"/>
    <w:rsid w:val="00F815D1"/>
    <w:rsid w:val="00F81E7E"/>
    <w:rsid w:val="00F81F0F"/>
    <w:rsid w:val="00F825F4"/>
    <w:rsid w:val="00F9075D"/>
    <w:rsid w:val="00F92AA1"/>
    <w:rsid w:val="00F932DE"/>
    <w:rsid w:val="00F95580"/>
    <w:rsid w:val="00F963DD"/>
    <w:rsid w:val="00F9641A"/>
    <w:rsid w:val="00F97004"/>
    <w:rsid w:val="00FA2045"/>
    <w:rsid w:val="00FA7A66"/>
    <w:rsid w:val="00FB1AA9"/>
    <w:rsid w:val="00FB4A7D"/>
    <w:rsid w:val="00FB4B5A"/>
    <w:rsid w:val="00FB4BC3"/>
    <w:rsid w:val="00FB5963"/>
    <w:rsid w:val="00FB5DAA"/>
    <w:rsid w:val="00FB7A28"/>
    <w:rsid w:val="00FC04B9"/>
    <w:rsid w:val="00FC161A"/>
    <w:rsid w:val="00FC1B63"/>
    <w:rsid w:val="00FC23D5"/>
    <w:rsid w:val="00FC4337"/>
    <w:rsid w:val="00FC4C1A"/>
    <w:rsid w:val="00FC6468"/>
    <w:rsid w:val="00FC6D49"/>
    <w:rsid w:val="00FD4922"/>
    <w:rsid w:val="00FD6461"/>
    <w:rsid w:val="00FD6754"/>
    <w:rsid w:val="00FE0281"/>
    <w:rsid w:val="00FE2169"/>
    <w:rsid w:val="00FE5902"/>
    <w:rsid w:val="00FE6F4B"/>
    <w:rsid w:val="00FE7083"/>
    <w:rsid w:val="00FF019F"/>
    <w:rsid w:val="00FF1B2A"/>
    <w:rsid w:val="00FF2160"/>
    <w:rsid w:val="00FF30DE"/>
    <w:rsid w:val="00FF644B"/>
    <w:rsid w:val="00FF69B1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7DFD09"/>
  <w15:docId w15:val="{1A7A690B-C6A5-4F94-A5E4-7FADBA2C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link w:val="NormalWebCar"/>
    <w:uiPriority w:val="99"/>
    <w:rsid w:val="00EE705F"/>
    <w:pPr>
      <w:spacing w:before="100" w:beforeAutospacing="1" w:after="100" w:afterAutospacing="1"/>
    </w:pPr>
  </w:style>
  <w:style w:type="character" w:styleId="Lienhypertexte">
    <w:name w:val="Hyperlink"/>
    <w:uiPriority w:val="99"/>
    <w:rsid w:val="00EE705F"/>
    <w:rPr>
      <w:color w:val="0000FF"/>
      <w:u w:val="single"/>
    </w:rPr>
  </w:style>
  <w:style w:type="paragraph" w:styleId="En-tte">
    <w:name w:val="header"/>
    <w:basedOn w:val="Normal"/>
    <w:link w:val="En-tteCar"/>
    <w:rsid w:val="00157BE6"/>
    <w:pPr>
      <w:tabs>
        <w:tab w:val="center" w:pos="4680"/>
        <w:tab w:val="right" w:pos="9360"/>
      </w:tabs>
    </w:pPr>
  </w:style>
  <w:style w:type="character" w:customStyle="1" w:styleId="En-tteCar">
    <w:name w:val="En-tête Car"/>
    <w:link w:val="En-tte"/>
    <w:rsid w:val="00157BE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link w:val="Pieddepage"/>
    <w:uiPriority w:val="99"/>
    <w:rsid w:val="00157BE6"/>
    <w:rPr>
      <w:sz w:val="24"/>
      <w:szCs w:val="24"/>
    </w:rPr>
  </w:style>
  <w:style w:type="character" w:styleId="Marquedecommentaire">
    <w:name w:val="annotation reference"/>
    <w:rsid w:val="0084610C"/>
    <w:rPr>
      <w:sz w:val="18"/>
      <w:szCs w:val="18"/>
    </w:rPr>
  </w:style>
  <w:style w:type="paragraph" w:styleId="Commentaire">
    <w:name w:val="annotation text"/>
    <w:basedOn w:val="Normal"/>
    <w:link w:val="CommentaireCar"/>
    <w:rsid w:val="0084610C"/>
  </w:style>
  <w:style w:type="character" w:customStyle="1" w:styleId="CommentaireCar">
    <w:name w:val="Commentaire Car"/>
    <w:link w:val="Commentaire"/>
    <w:rsid w:val="0084610C"/>
    <w:rPr>
      <w:sz w:val="24"/>
      <w:szCs w:val="24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rsid w:val="0084610C"/>
    <w:rPr>
      <w:b/>
      <w:bCs/>
      <w:sz w:val="20"/>
      <w:szCs w:val="20"/>
    </w:rPr>
  </w:style>
  <w:style w:type="character" w:customStyle="1" w:styleId="ObjetducommentaireCar">
    <w:name w:val="Objet du commentaire Car"/>
    <w:link w:val="Objetducommentaire"/>
    <w:rsid w:val="0084610C"/>
    <w:rPr>
      <w:b/>
      <w:bCs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rsid w:val="0084610C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link w:val="Textedebulles"/>
    <w:rsid w:val="0084610C"/>
    <w:rPr>
      <w:rFonts w:ascii="Lucida Grande" w:hAnsi="Lucida Grande"/>
      <w:sz w:val="18"/>
      <w:szCs w:val="18"/>
      <w:lang w:val="en-US"/>
    </w:rPr>
  </w:style>
  <w:style w:type="character" w:styleId="Numrodepage">
    <w:name w:val="page number"/>
    <w:basedOn w:val="Policepardfaut"/>
    <w:rsid w:val="00C83836"/>
  </w:style>
  <w:style w:type="character" w:styleId="Lienhypertextesuivivisit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Policepardfaut"/>
    <w:rsid w:val="008D3715"/>
  </w:style>
  <w:style w:type="character" w:customStyle="1" w:styleId="Titre1Car">
    <w:name w:val="Titre 1 Car"/>
    <w:link w:val="Titre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Emphaseintense">
    <w:name w:val="Intense Emphasis"/>
    <w:qFormat/>
    <w:rsid w:val="00703ED2"/>
    <w:rPr>
      <w:b/>
      <w:bCs/>
      <w:i/>
      <w:iCs/>
      <w:color w:val="4F81BD"/>
    </w:rPr>
  </w:style>
  <w:style w:type="character" w:customStyle="1" w:styleId="Titre2Car">
    <w:name w:val="Titre 2 Car"/>
    <w:link w:val="Titre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A34A67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CorpsdetexteCar">
    <w:name w:val="Corps de texte Car"/>
    <w:basedOn w:val="Policepardfaut"/>
    <w:link w:val="Corpsdetexte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lev">
    <w:name w:val="Strong"/>
    <w:basedOn w:val="Policepardfaut"/>
    <w:uiPriority w:val="22"/>
    <w:qFormat/>
    <w:rsid w:val="007E058A"/>
    <w:rPr>
      <w:b/>
      <w:bCs/>
    </w:rPr>
  </w:style>
  <w:style w:type="character" w:styleId="Accentuation">
    <w:name w:val="Emphasis"/>
    <w:basedOn w:val="Policepardfaut"/>
    <w:uiPriority w:val="20"/>
    <w:qFormat/>
    <w:rsid w:val="00225720"/>
    <w:rPr>
      <w:i/>
      <w:iCs/>
    </w:rPr>
  </w:style>
  <w:style w:type="character" w:customStyle="1" w:styleId="NormalWebCar">
    <w:name w:val="Normal (Web) Car"/>
    <w:basedOn w:val="Policepardfaut"/>
    <w:link w:val="NormalWeb"/>
    <w:uiPriority w:val="99"/>
    <w:rsid w:val="004A5BEC"/>
    <w:rPr>
      <w:rFonts w:ascii="Calibri" w:hAnsi="Calibri" w:cs="Calibri"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ar"/>
    <w:rsid w:val="000D381B"/>
    <w:pPr>
      <w:widowControl/>
      <w:autoSpaceDE/>
      <w:autoSpaceDN/>
      <w:adjustRightInd/>
      <w:jc w:val="left"/>
    </w:pPr>
    <w:rPr>
      <w:noProof/>
      <w:color w:val="auto"/>
      <w:lang w:val="fr-FR" w:eastAsia="fr-FR"/>
    </w:rPr>
  </w:style>
  <w:style w:type="character" w:customStyle="1" w:styleId="EndNoteBibliographyCar">
    <w:name w:val="EndNote Bibliography Car"/>
    <w:basedOn w:val="Policepardfaut"/>
    <w:link w:val="EndNoteBibliography"/>
    <w:rsid w:val="000D381B"/>
    <w:rPr>
      <w:rFonts w:ascii="Calibri" w:hAnsi="Calibri" w:cs="Calibri"/>
      <w:noProof/>
      <w:sz w:val="24"/>
      <w:szCs w:val="24"/>
      <w:lang w:val="fr-FR" w:eastAsia="fr-FR"/>
    </w:rPr>
  </w:style>
  <w:style w:type="paragraph" w:customStyle="1" w:styleId="EndNoteBibliographyTitle">
    <w:name w:val="EndNote Bibliography Title"/>
    <w:basedOn w:val="Normal"/>
    <w:link w:val="EndNoteBibliographyTitleCar"/>
    <w:rsid w:val="008D4EE7"/>
    <w:pPr>
      <w:jc w:val="center"/>
    </w:pPr>
    <w:rPr>
      <w:noProof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D4EE7"/>
    <w:rPr>
      <w:rFonts w:ascii="Calibri" w:hAnsi="Calibri" w:cs="Calibri"/>
      <w:color w:val="000000"/>
      <w:sz w:val="24"/>
      <w:szCs w:val="24"/>
    </w:rPr>
  </w:style>
  <w:style w:type="character" w:customStyle="1" w:styleId="EndNoteBibliographyTitleCar">
    <w:name w:val="EndNote Bibliography Title Car"/>
    <w:basedOn w:val="ParagraphedelisteCar"/>
    <w:link w:val="EndNoteBibliographyTitle"/>
    <w:rsid w:val="008D4EE7"/>
    <w:rPr>
      <w:rFonts w:ascii="Calibri" w:hAnsi="Calibri" w:cs="Calibri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8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52D1-DEEA-479D-B125-06F58EC4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1629</Words>
  <Characters>9114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10722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BOUCHNAK Imen 247267</cp:lastModifiedBy>
  <cp:revision>3</cp:revision>
  <cp:lastPrinted>2013-05-29T14:32:00Z</cp:lastPrinted>
  <dcterms:created xsi:type="dcterms:W3CDTF">2018-07-11T15:44:00Z</dcterms:created>
  <dcterms:modified xsi:type="dcterms:W3CDTF">2018-07-11T16:10:00Z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